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E1E6C" w14:textId="2313DFE1" w:rsidR="000D1A21" w:rsidRPr="001602BF" w:rsidRDefault="000D1A21" w:rsidP="007F7746">
      <w:pPr>
        <w:tabs>
          <w:tab w:val="center" w:pos="4153"/>
          <w:tab w:val="right" w:pos="8306"/>
        </w:tabs>
        <w:spacing w:after="0" w:line="240" w:lineRule="auto"/>
        <w:jc w:val="center"/>
        <w:rPr>
          <w:ins w:id="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permStart w:id="712007757" w:edGrp="everyone"/>
      <w:permEnd w:id="712007757"/>
      <w:ins w:id="1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CUSC SECTION 17</w:t>
        </w:r>
      </w:ins>
    </w:p>
    <w:p w14:paraId="7BC2080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2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DBABE0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3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4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GATED APPLICATION AND OFFER PROCESS</w:t>
        </w:r>
      </w:ins>
    </w:p>
    <w:p w14:paraId="6019B38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5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509A58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6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6E1FF13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7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8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Introduction</w:t>
        </w:r>
      </w:ins>
    </w:p>
    <w:p w14:paraId="5A75247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9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B04DBA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46B30CA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F3BAC2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47DD7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307BF6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0B477DF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50B8E7D1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0A20A6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7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4375E437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8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CC0E0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9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E7D1BF9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0A6F0D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F71D8E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D9AA7E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3128132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974591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8BE7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548B91B" w14:textId="77777777" w:rsidR="000D1A21" w:rsidRPr="001602BF" w:rsidRDefault="000D1A21" w:rsidP="000D1A21">
      <w:pPr>
        <w:pStyle w:val="ListParagraph"/>
        <w:numPr>
          <w:ilvl w:val="1"/>
          <w:numId w:val="31"/>
        </w:numPr>
        <w:spacing w:after="0" w:line="240" w:lineRule="auto"/>
        <w:ind w:left="720" w:hanging="720"/>
        <w:jc w:val="both"/>
        <w:outlineLvl w:val="3"/>
        <w:rPr>
          <w:ins w:id="27" w:author="Lizzie Timmins (NESO)" w:date="2024-11-05T11:45:00Z"/>
          <w:rFonts w:ascii="Arial" w:eastAsia="Times New Roman" w:hAnsi="Arial" w:cs="Arial"/>
          <w:sz w:val="24"/>
          <w:szCs w:val="24"/>
        </w:rPr>
      </w:pPr>
      <w:ins w:id="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This Section explains the processes for making the applications and offers that fall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under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Application and Offer Process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1F21088" w14:textId="77777777" w:rsidR="000D1A21" w:rsidRPr="001602BF" w:rsidRDefault="000D1A21" w:rsidP="000D1A21">
      <w:pPr>
        <w:spacing w:after="240" w:line="240" w:lineRule="auto"/>
        <w:ind w:left="360"/>
        <w:jc w:val="both"/>
        <w:outlineLvl w:val="3"/>
        <w:rPr>
          <w:ins w:id="29" w:author="Lizzie Timmins (NESO)" w:date="2024-11-05T11:45:00Z"/>
          <w:rFonts w:ascii="Arial" w:eastAsia="Times New Roman" w:hAnsi="Arial" w:cs="Arial"/>
          <w:sz w:val="24"/>
          <w:szCs w:val="24"/>
        </w:rPr>
      </w:pPr>
    </w:p>
    <w:p w14:paraId="6E71156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0" w:author="Lizzie Timmins (NESO)" w:date="2024-11-05T11:45:00Z"/>
          <w:rFonts w:ascii="Arial" w:hAnsi="Arial" w:cs="Arial"/>
          <w:sz w:val="24"/>
          <w:szCs w:val="24"/>
        </w:rPr>
      </w:pPr>
      <w:ins w:id="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first apply from 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and from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applications and offers which fall under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can only be made in accordance with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.  </w:t>
        </w:r>
      </w:ins>
    </w:p>
    <w:p w14:paraId="0350300D" w14:textId="77777777" w:rsidR="000D1A21" w:rsidRPr="001602BF" w:rsidRDefault="000D1A21" w:rsidP="000D1A21">
      <w:pPr>
        <w:pStyle w:val="ListParagraph"/>
        <w:rPr>
          <w:ins w:id="32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365005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3" w:author="Lizzie Timmins (NESO)" w:date="2024-11-05T11:45:00Z"/>
          <w:rFonts w:ascii="Arial" w:hAnsi="Arial" w:cs="Arial"/>
          <w:sz w:val="24"/>
          <w:szCs w:val="24"/>
        </w:rPr>
      </w:pPr>
      <w:ins w:id="34" w:author="Lizzie Timmins (NESO)" w:date="2024-11-05T11:45:00Z"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contains processes for applications and offers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replaces those processes where the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Applications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are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,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Acceptance</w:t>
        </w:r>
        <w:r w:rsidRPr="001602BF">
          <w:rPr>
            <w:rFonts w:ascii="Arial" w:hAnsi="Arial" w:cs="Arial"/>
            <w:sz w:val="24"/>
            <w:szCs w:val="24"/>
          </w:rPr>
          <w:t xml:space="preserve"> processes and timelines shall be replaced (as noted in the relevant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Sections) with this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and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 Process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36EC912C" w14:textId="77777777" w:rsidR="000D1A21" w:rsidRPr="001602BF" w:rsidRDefault="000D1A21" w:rsidP="000D1A21">
      <w:pPr>
        <w:pStyle w:val="ListParagraph"/>
        <w:rPr>
          <w:ins w:id="35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C8A11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6" w:author="Lizzie Timmins (NESO)" w:date="2024-11-05T11:45:00Z"/>
          <w:rFonts w:ascii="Arial" w:hAnsi="Arial" w:cs="Arial"/>
          <w:sz w:val="24"/>
          <w:szCs w:val="24"/>
        </w:rPr>
      </w:pPr>
      <w:ins w:id="3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hAnsi="Arial" w:cs="Arial"/>
            <w:sz w:val="24"/>
            <w:szCs w:val="24"/>
          </w:rPr>
          <w:t xml:space="preserve">comprises of the following activities: </w:t>
        </w:r>
      </w:ins>
    </w:p>
    <w:p w14:paraId="47CACD7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38" w:author="Lizzie Timmins (NESO)" w:date="2024-11-05T11:45:00Z"/>
          <w:rFonts w:ascii="Arial" w:hAnsi="Arial" w:cs="Arial"/>
          <w:sz w:val="24"/>
          <w:szCs w:val="24"/>
        </w:rPr>
      </w:pPr>
    </w:p>
    <w:p w14:paraId="4A397D1D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" w:author="Lizzie Timmins (NESO)" w:date="2024-11-05T11:45:00Z"/>
          <w:rFonts w:ascii="Arial" w:hAnsi="Arial" w:cs="Arial"/>
          <w:sz w:val="24"/>
          <w:szCs w:val="24"/>
        </w:rPr>
      </w:pPr>
      <w:ins w:id="4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1A81996E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" w:author="Lizzie Timmins (NESO)" w:date="2024-11-05T11:45:00Z"/>
          <w:rFonts w:ascii="Arial" w:hAnsi="Arial" w:cs="Arial"/>
          <w:sz w:val="24"/>
          <w:szCs w:val="24"/>
        </w:rPr>
      </w:pPr>
      <w:ins w:id="4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78E7C6E8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" w:author="Lizzie Timmins (NESO)" w:date="2024-11-05T11:45:00Z"/>
          <w:rFonts w:ascii="Arial" w:hAnsi="Arial" w:cs="Arial"/>
          <w:sz w:val="24"/>
          <w:szCs w:val="24"/>
        </w:rPr>
      </w:pPr>
      <w:ins w:id="4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6EC6AA17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45" w:author="Lizzie Timmins (NESO)" w:date="2024-11-05T11:45:00Z"/>
          <w:rFonts w:ascii="Arial" w:hAnsi="Arial" w:cs="Arial"/>
          <w:sz w:val="24"/>
          <w:szCs w:val="24"/>
        </w:rPr>
      </w:pPr>
    </w:p>
    <w:p w14:paraId="56781F4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4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be undertaken in accordance with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954C86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499CB13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4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0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hAnsi="Arial" w:cs="Arial"/>
            <w:sz w:val="24"/>
            <w:szCs w:val="24"/>
          </w:rPr>
          <w:t xml:space="preserve">   </w:t>
        </w:r>
      </w:ins>
    </w:p>
    <w:p w14:paraId="3B106AB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5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FDA23D9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53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After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the following types of applications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have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and offers can only be made in accordance with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: </w:t>
        </w:r>
      </w:ins>
    </w:p>
    <w:p w14:paraId="6E9E3F54" w14:textId="77777777" w:rsidR="000D1A21" w:rsidRPr="001602BF" w:rsidRDefault="000D1A21" w:rsidP="000D1A21">
      <w:pPr>
        <w:pStyle w:val="ListParagraph"/>
        <w:spacing w:after="0"/>
        <w:rPr>
          <w:ins w:id="55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47F0715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6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New Connection Site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(including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Grid Supply Point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). This includes 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triggered by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This does not however include an application for such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by an owner/operator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application is not triggered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6E386813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8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4FD82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C82AF87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1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C948C8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2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3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lastRenderedPageBreak/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 </w:t>
        </w:r>
      </w:ins>
    </w:p>
    <w:p w14:paraId="39E029FA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A187977" w14:textId="14780D47" w:rsidR="009854DE" w:rsidRDefault="000D1A21" w:rsidP="009854DE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120" w:line="240" w:lineRule="auto"/>
        <w:ind w:left="1701" w:hanging="992"/>
        <w:jc w:val="both"/>
        <w:outlineLvl w:val="3"/>
        <w:rPr>
          <w:ins w:id="65" w:author="Lizzie Timmins (NESO)" w:date="2024-11-05T13:28:00Z"/>
          <w:rFonts w:ascii="Arial" w:eastAsia="Times New Roman" w:hAnsi="Arial" w:cs="Times New Roman"/>
          <w:sz w:val="24"/>
          <w:szCs w:val="24"/>
        </w:rPr>
      </w:pPr>
      <w:ins w:id="66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Section 6 Paragraph 6.5.5.  </w:t>
        </w:r>
      </w:ins>
    </w:p>
    <w:p w14:paraId="4BDA05E4" w14:textId="77777777" w:rsidR="009854DE" w:rsidRPr="009854DE" w:rsidRDefault="009854DE" w:rsidP="009854DE">
      <w:pPr>
        <w:pStyle w:val="ListParagraph"/>
        <w:rPr>
          <w:ins w:id="67" w:author="Lizzie Timmins (NESO)" w:date="2024-11-05T13:28:00Z"/>
          <w:rFonts w:ascii="Arial" w:eastAsia="Times New Roman" w:hAnsi="Arial" w:cs="Times New Roman"/>
          <w:sz w:val="24"/>
          <w:szCs w:val="24"/>
        </w:rPr>
      </w:pPr>
    </w:p>
    <w:p w14:paraId="7BB4B90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8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69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(by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respect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5F2A3A85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0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</w:p>
    <w:p w14:paraId="7213F487" w14:textId="6A751A4F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1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2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(in addition to 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>those referred to in Paragraph 17.5.4 and 17.5.</w:t>
        </w:r>
      </w:ins>
      <w:del w:id="73" w:author="Alice Taylor (NESO)" w:date="2024-12-12T15:13:00Z">
        <w:r w:rsidR="005A0F02" w:rsidDel="005A0F02">
          <w:rPr>
            <w:rFonts w:ascii="Arial" w:eastAsia="Times New Roman" w:hAnsi="Arial" w:cs="Times New Roman"/>
            <w:sz w:val="24"/>
            <w:szCs w:val="24"/>
          </w:rPr>
          <w:delText>6</w:delText>
        </w:r>
      </w:del>
      <w:ins w:id="74" w:author="Lizzie Timmins (NESO)" w:date="2024-12-04T15:44:00Z">
        <w:r w:rsidR="00F11D7A">
          <w:rPr>
            <w:rFonts w:ascii="Arial" w:eastAsia="Times New Roman" w:hAnsi="Arial" w:cs="Times New Roman"/>
            <w:sz w:val="24"/>
            <w:szCs w:val="24"/>
          </w:rPr>
          <w:t>5</w:t>
        </w:r>
      </w:ins>
      <w:ins w:id="75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to (a)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or (b) (any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with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Reservation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not requesting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),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which in either case is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Modification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and so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has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298D4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76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3C23F7F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outlineLvl w:val="3"/>
        <w:rPr>
          <w:ins w:id="78" w:author="Lizzie Timmins (NESO)" w:date="2024-11-05T11:45:00Z"/>
          <w:rFonts w:ascii="Arial" w:hAnsi="Arial" w:cs="Arial"/>
          <w:sz w:val="24"/>
          <w:szCs w:val="24"/>
        </w:rPr>
      </w:pPr>
      <w:ins w:id="79" w:author="Lizzie Timmins (NESO)" w:date="2024-11-05T11:45:00Z">
        <w:r w:rsidRPr="00197A14">
          <w:rPr>
            <w:rFonts w:ascii="Arial" w:eastAsia="Times New Roman" w:hAnsi="Arial" w:cs="Times New Roman"/>
            <w:b/>
            <w:bCs/>
            <w:sz w:val="24"/>
            <w:szCs w:val="24"/>
          </w:rPr>
          <w:t>M</w:t>
        </w:r>
        <w:r w:rsidRPr="001602BF">
          <w:rPr>
            <w:rFonts w:ascii="Arial" w:eastAsia="Times New Roman" w:hAnsi="Arial" w:cs="Times New Roman"/>
            <w:b/>
            <w:sz w:val="24"/>
            <w:szCs w:val="20"/>
          </w:rPr>
          <w:t xml:space="preserve">aking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</w:ins>
    </w:p>
    <w:p w14:paraId="4AEBC580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80" w:author="Lizzie Timmins (NESO)" w:date="2024-11-05T11:45:00Z"/>
          <w:rFonts w:ascii="Arial" w:hAnsi="Arial" w:cs="Arial"/>
          <w:sz w:val="24"/>
          <w:szCs w:val="24"/>
        </w:rPr>
      </w:pPr>
      <w:ins w:id="81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52048E0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2" w:author="Lizzie Timmins (NESO)" w:date="2024-11-05T11:45:00Z"/>
          <w:rFonts w:ascii="Arial" w:hAnsi="Arial" w:cs="Arial"/>
          <w:sz w:val="24"/>
          <w:szCs w:val="24"/>
        </w:rPr>
      </w:pPr>
      <w:ins w:id="8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can be made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at any time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3C963C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4" w:author="Lizzie Timmins (NESO)" w:date="2024-11-05T11:45:00Z"/>
          <w:rFonts w:ascii="Arial" w:hAnsi="Arial" w:cs="Arial"/>
          <w:sz w:val="24"/>
          <w:szCs w:val="24"/>
        </w:rPr>
      </w:pPr>
    </w:p>
    <w:p w14:paraId="3006B7B2" w14:textId="6BE27169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5" w:author="Lizzie Timmins (NESO)" w:date="2024-11-05T11:45:00Z"/>
          <w:rFonts w:ascii="Arial" w:hAnsi="Arial" w:cs="Arial"/>
          <w:sz w:val="24"/>
          <w:szCs w:val="24"/>
        </w:rPr>
      </w:pPr>
      <w:ins w:id="8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, the application can be made after the closure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on the basis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(a)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5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Business Days Period</w:t>
        </w:r>
        <w:r w:rsidRPr="001602BF">
          <w:rPr>
            <w:rFonts w:ascii="Arial" w:hAnsi="Arial" w:cs="Arial"/>
            <w:sz w:val="24"/>
            <w:szCs w:val="24"/>
          </w:rPr>
          <w:t xml:space="preserve"> provide the basic information required to create construction planning assumptions and (b)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15 Business Days Period </w:t>
        </w:r>
        <w:r w:rsidRPr="001602BF">
          <w:rPr>
            <w:rFonts w:ascii="Arial" w:hAnsi="Arial" w:cs="Arial"/>
            <w:sz w:val="24"/>
            <w:szCs w:val="24"/>
          </w:rPr>
          <w:t xml:space="preserve">provide full technical data and the items referred to </w:t>
        </w:r>
        <w:proofErr w:type="spellStart"/>
        <w:r w:rsidRPr="001602BF">
          <w:rPr>
            <w:rFonts w:ascii="Arial" w:hAnsi="Arial" w:cs="Arial"/>
            <w:sz w:val="24"/>
            <w:szCs w:val="24"/>
          </w:rPr>
          <w:t>at</w:t>
        </w:r>
        <w:proofErr w:type="spellEnd"/>
        <w:r w:rsidRPr="001602BF">
          <w:rPr>
            <w:rFonts w:ascii="Arial" w:hAnsi="Arial" w:cs="Arial"/>
            <w:sz w:val="24"/>
            <w:szCs w:val="24"/>
          </w:rPr>
          <w:t xml:space="preserve"> Paragraph 17.7.3.2. </w:t>
        </w:r>
      </w:ins>
    </w:p>
    <w:p w14:paraId="0CC1E3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7" w:author="Lizzie Timmins (NESO)" w:date="2024-11-05T11:45:00Z"/>
          <w:rFonts w:ascii="Arial" w:hAnsi="Arial" w:cs="Arial"/>
          <w:sz w:val="24"/>
          <w:szCs w:val="24"/>
        </w:rPr>
      </w:pPr>
    </w:p>
    <w:p w14:paraId="05487703" w14:textId="14DCA22A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8" w:author="Lizzie Timmins (NESO)" w:date="2024-11-05T11:45:00Z"/>
          <w:rFonts w:ascii="Arial" w:hAnsi="Arial" w:cs="Arial"/>
          <w:sz w:val="24"/>
          <w:szCs w:val="24"/>
        </w:rPr>
      </w:pPr>
      <w:ins w:id="8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applications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bookmarkStart w:id="90" w:name="_Hlk176193080"/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 </w:t>
        </w:r>
        <w:r w:rsidRPr="001602BF">
          <w:rPr>
            <w:rFonts w:ascii="Arial" w:hAnsi="Arial" w:cs="Arial"/>
            <w:sz w:val="24"/>
            <w:szCs w:val="24"/>
          </w:rPr>
          <w:t xml:space="preserve">can, </w:t>
        </w:r>
        <w:bookmarkEnd w:id="90"/>
        <w:r w:rsidRPr="001602BF">
          <w:rPr>
            <w:rFonts w:ascii="Arial" w:hAnsi="Arial" w:cs="Arial"/>
            <w:sz w:val="24"/>
            <w:szCs w:val="24"/>
          </w:rPr>
          <w:t>at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Applicant’s </w:t>
        </w:r>
        <w:r w:rsidRPr="001602BF">
          <w:rPr>
            <w:rFonts w:ascii="Arial" w:hAnsi="Arial" w:cs="Arial"/>
            <w:sz w:val="24"/>
            <w:szCs w:val="24"/>
          </w:rPr>
          <w:t xml:space="preserve">choice, be made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(initially or subsequently</w:t>
        </w:r>
      </w:ins>
      <w:ins w:id="91" w:author="Lizzie Timmins (NESO)" w:date="2024-12-04T16:28:00Z">
        <w:r w:rsidR="00303F04">
          <w:rPr>
            <w:rFonts w:ascii="Arial" w:hAnsi="Arial" w:cs="Arial"/>
            <w:sz w:val="24"/>
            <w:szCs w:val="24"/>
          </w:rPr>
          <w:t>)</w:t>
        </w:r>
      </w:ins>
      <w:ins w:id="9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a</w:t>
        </w:r>
      </w:ins>
      <w:del w:id="93" w:author="Alice Taylor (NESO)" w:date="2024-12-12T15:17:00Z">
        <w:r w:rsidR="00031A5D" w:rsidDel="00031A5D">
          <w:rPr>
            <w:rFonts w:ascii="Arial" w:hAnsi="Arial" w:cs="Arial"/>
            <w:sz w:val="24"/>
            <w:szCs w:val="24"/>
          </w:rPr>
          <w:delText>)</w:delText>
        </w:r>
      </w:del>
      <w:ins w:id="9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480A57AD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5" w:author="Lizzie Timmins (NESO)" w:date="2024-11-05T11:45:00Z"/>
          <w:rFonts w:ascii="Arial" w:hAnsi="Arial" w:cs="Arial"/>
          <w:sz w:val="24"/>
          <w:szCs w:val="24"/>
        </w:rPr>
      </w:pPr>
    </w:p>
    <w:p w14:paraId="4FD25A6B" w14:textId="30532604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6" w:author="Lizzie Timmins (NESO)" w:date="2024-11-05T11:45:00Z"/>
          <w:rFonts w:ascii="Arial" w:hAnsi="Arial" w:cs="Arial"/>
          <w:sz w:val="24"/>
          <w:szCs w:val="24"/>
        </w:rPr>
      </w:pPr>
      <w:ins w:id="9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be notified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</w:t>
        </w:r>
        <w:r w:rsidRPr="001602BF">
          <w:rPr>
            <w:rFonts w:ascii="Arial" w:hAnsi="Arial" w:cs="Arial"/>
            <w:sz w:val="24"/>
            <w:szCs w:val="24"/>
          </w:rPr>
          <w:t xml:space="preserve">n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Notice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3E39B27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8" w:author="Lizzie Timmins (NESO)" w:date="2024-11-05T11:45:00Z"/>
          <w:rFonts w:ascii="Arial" w:hAnsi="Arial" w:cs="Arial"/>
          <w:sz w:val="24"/>
          <w:szCs w:val="24"/>
        </w:rPr>
      </w:pPr>
    </w:p>
    <w:p w14:paraId="5DC410AA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9" w:author="Lizzie Timmins (NESO)" w:date="2024-11-05T11:45:00Z"/>
          <w:rFonts w:ascii="Arial" w:hAnsi="Arial" w:cs="Arial"/>
          <w:sz w:val="24"/>
          <w:szCs w:val="24"/>
        </w:rPr>
      </w:pPr>
      <w:ins w:id="10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can be made at any time but will not progress as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until and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which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is made.  </w:t>
        </w:r>
      </w:ins>
    </w:p>
    <w:p w14:paraId="45C0405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1" w:author="Lizzie Timmins (NESO)" w:date="2024-11-05T11:45:00Z"/>
          <w:rFonts w:ascii="Arial" w:hAnsi="Arial" w:cs="Arial"/>
          <w:sz w:val="24"/>
          <w:szCs w:val="24"/>
        </w:rPr>
      </w:pPr>
    </w:p>
    <w:p w14:paraId="7B72449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2" w:author="Lizzie Timmins (NESO)" w:date="2024-11-05T11:45:00Z"/>
          <w:rFonts w:ascii="Arial" w:hAnsi="Arial" w:cs="Arial"/>
          <w:sz w:val="24"/>
          <w:szCs w:val="24"/>
        </w:rPr>
      </w:pPr>
      <w:ins w:id="10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will, subject to the requirements of Paragraph 17.6.8 having been met: </w:t>
        </w:r>
      </w:ins>
    </w:p>
    <w:p w14:paraId="69BE4B0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04" w:author="Lizzie Timmins (NESO)" w:date="2024-11-05T11:45:00Z"/>
          <w:rFonts w:ascii="Arial" w:hAnsi="Arial" w:cs="Arial"/>
          <w:sz w:val="24"/>
          <w:szCs w:val="24"/>
        </w:rPr>
      </w:pPr>
    </w:p>
    <w:p w14:paraId="4450C387" w14:textId="77777777" w:rsidR="000D1A21" w:rsidRPr="001602BF" w:rsidRDefault="000D1A21" w:rsidP="000D1A21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5" w:author="Lizzie Timmins (NESO)" w:date="2024-11-05T11:45:00Z"/>
          <w:rFonts w:ascii="Arial" w:hAnsi="Arial" w:cs="Arial"/>
          <w:sz w:val="24"/>
          <w:szCs w:val="24"/>
        </w:rPr>
      </w:pPr>
      <w:ins w:id="10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in the current or next available </w:t>
        </w:r>
        <w:r w:rsidRPr="001602BF">
          <w:rPr>
            <w:rFonts w:ascii="Arial" w:hAnsi="Arial" w:cs="Arial"/>
            <w:b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after the notification to it </w:t>
        </w:r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by </w:t>
        </w:r>
        <w:r w:rsidRPr="001602BF">
          <w:rPr>
            <w:rFonts w:ascii="Arial" w:hAnsi="Arial" w:cs="Arial"/>
            <w:b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of a </w:t>
        </w:r>
        <w:r w:rsidRPr="001602BF">
          <w:rPr>
            <w:rFonts w:ascii="Arial" w:hAnsi="Arial" w:cs="Arial"/>
            <w:b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Large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for a </w:t>
        </w:r>
        <w:r w:rsidRPr="001602BF">
          <w:rPr>
            <w:rFonts w:ascii="Arial" w:hAnsi="Arial" w:cs="Arial"/>
            <w:b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BELLA; </w:t>
        </w:r>
        <w:r w:rsidRPr="001602BF">
          <w:rPr>
            <w:rFonts w:ascii="Arial" w:hAnsi="Arial" w:cs="Arial"/>
            <w:sz w:val="24"/>
            <w:szCs w:val="24"/>
          </w:rPr>
          <w:t>and</w:t>
        </w:r>
      </w:ins>
    </w:p>
    <w:p w14:paraId="6969DB2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800"/>
        <w:jc w:val="both"/>
        <w:rPr>
          <w:ins w:id="107" w:author="Lizzie Timmins (NESO)" w:date="2024-11-05T11:45:00Z"/>
          <w:rFonts w:ascii="Arial" w:hAnsi="Arial" w:cs="Arial"/>
          <w:sz w:val="24"/>
          <w:szCs w:val="24"/>
        </w:rPr>
      </w:pPr>
    </w:p>
    <w:p w14:paraId="1D0A0B9E" w14:textId="689C374F" w:rsidR="000D1A21" w:rsidRPr="001602BF" w:rsidRDefault="000D1A21" w:rsidP="00CA1477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8" w:author="Lizzie Timmins (NESO)" w:date="2024-11-05T11:45:00Z"/>
          <w:rFonts w:ascii="Arial" w:hAnsi="Arial" w:cs="Arial"/>
          <w:sz w:val="24"/>
          <w:szCs w:val="24"/>
        </w:rPr>
      </w:pPr>
      <w:ins w:id="10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all other cases, 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by reference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the period specified in Paragraph 17.6.2  where prior to or within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 has notified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 </w:t>
        </w:r>
        <w:r w:rsidRPr="001602BF">
          <w:rPr>
            <w:rFonts w:ascii="Arial" w:hAnsi="Arial" w:cs="Arial"/>
            <w:sz w:val="24"/>
            <w:szCs w:val="24"/>
          </w:rPr>
          <w:t xml:space="preserve">that it wants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to submit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and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considers that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for readiness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has been met. </w:t>
        </w:r>
      </w:ins>
    </w:p>
    <w:p w14:paraId="256C5DB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10" w:author="Lizzie Timmins (NESO)" w:date="2024-11-05T11:45:00Z"/>
          <w:rFonts w:ascii="Arial" w:hAnsi="Arial" w:cs="Arial"/>
          <w:sz w:val="24"/>
          <w:szCs w:val="24"/>
        </w:rPr>
      </w:pPr>
    </w:p>
    <w:p w14:paraId="495389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as soon as reasonably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practicable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notify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of their intention to make or their having made (in the case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and/or (otherwise)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Application. </w:t>
        </w:r>
      </w:ins>
    </w:p>
    <w:p w14:paraId="24DA34EC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22D0518" w14:textId="756256B3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5" w:author="Lizzie Timmins (NESO)" w:date="2024-11-05T11:45:00Z"/>
          <w:rFonts w:ascii="Arial" w:hAnsi="Arial" w:cs="Arial"/>
          <w:sz w:val="24"/>
          <w:szCs w:val="24"/>
        </w:rPr>
      </w:pPr>
      <w:ins w:id="11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be aware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have its own requirements of them 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having entered into an agreement for connection to and use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</w:t>
        </w:r>
        <w:r w:rsidRPr="001602BF">
          <w:rPr>
            <w:rFonts w:ascii="Arial" w:hAnsi="Arial" w:cs="Arial"/>
            <w:sz w:val="24"/>
            <w:szCs w:val="24"/>
          </w:rPr>
          <w:t xml:space="preserve">and paying any relevant fees) prior to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submitting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</w:t>
        </w:r>
      </w:ins>
      <w:ins w:id="117" w:author="Lizzie Timmins (NESO)" w:date="2024-12-04T17:07:00Z">
        <w:r w:rsidR="00F3070E">
          <w:rPr>
            <w:rFonts w:ascii="Arial" w:hAnsi="Arial" w:cs="Arial"/>
            <w:b/>
            <w:bCs/>
            <w:sz w:val="24"/>
            <w:szCs w:val="24"/>
          </w:rPr>
          <w:t>ion</w:t>
        </w:r>
      </w:ins>
      <w:del w:id="118" w:author="Alice Taylor (NESO)" w:date="2024-12-12T16:11:00Z">
        <w:r w:rsidR="00573BE0" w:rsidDel="00573BE0">
          <w:rPr>
            <w:rFonts w:ascii="Arial" w:hAnsi="Arial" w:cs="Arial"/>
            <w:b/>
            <w:bCs/>
            <w:sz w:val="24"/>
            <w:szCs w:val="24"/>
          </w:rPr>
          <w:delText>ed</w:delText>
        </w:r>
      </w:del>
      <w:ins w:id="11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74294EDE" w14:textId="77777777" w:rsidR="000D1A21" w:rsidRPr="001602BF" w:rsidRDefault="000D1A21" w:rsidP="000D1A21">
      <w:pPr>
        <w:pStyle w:val="ListParagraph"/>
        <w:ind w:left="1701" w:hanging="992"/>
        <w:rPr>
          <w:ins w:id="12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FC3A3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1" w:author="Lizzie Timmins (NESO)" w:date="2024-11-05T11:45:00Z"/>
          <w:rFonts w:ascii="Arial" w:hAnsi="Arial" w:cs="Arial"/>
          <w:sz w:val="24"/>
          <w:szCs w:val="24"/>
        </w:rPr>
      </w:pPr>
      <w:ins w:id="12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Other than as expressly noted above,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can only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3F54A0B7" w14:textId="77777777" w:rsidR="000D1A21" w:rsidRPr="001602BF" w:rsidRDefault="000D1A21" w:rsidP="000D1A21">
      <w:pPr>
        <w:pStyle w:val="ListParagraph"/>
        <w:ind w:left="1701" w:hanging="992"/>
        <w:rPr>
          <w:ins w:id="12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CA673F5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2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A subsequent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Agreements </w:t>
        </w:r>
        <w:r w:rsidRPr="001602BF">
          <w:rPr>
            <w:rFonts w:ascii="Arial" w:hAnsi="Arial" w:cs="Arial"/>
            <w:sz w:val="24"/>
            <w:szCs w:val="24"/>
          </w:rPr>
          <w:t>can (except in case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Reservation </w:t>
        </w:r>
        <w:r w:rsidRPr="001602BF">
          <w:rPr>
            <w:rFonts w:ascii="Arial" w:hAnsi="Arial" w:cs="Arial"/>
            <w:sz w:val="24"/>
            <w:szCs w:val="24"/>
          </w:rPr>
          <w:t>which will be subject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Modification Guidance </w:t>
        </w:r>
        <w:r w:rsidRPr="001602BF">
          <w:rPr>
            <w:rFonts w:ascii="Arial" w:hAnsi="Arial" w:cs="Arial"/>
            <w:sz w:val="24"/>
            <w:szCs w:val="24"/>
          </w:rPr>
          <w:t>and other relevant guidance) include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changes to the project from that as described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Agreements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8BB51ED" w14:textId="77777777" w:rsidR="000D1A21" w:rsidRPr="001602BF" w:rsidRDefault="000D1A21" w:rsidP="000D1A21">
      <w:pPr>
        <w:pStyle w:val="ListParagraph"/>
        <w:rPr>
          <w:ins w:id="12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542B55C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567" w:hanging="567"/>
        <w:jc w:val="both"/>
        <w:outlineLvl w:val="3"/>
        <w:rPr>
          <w:ins w:id="12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2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  <w:t>Assessment of 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 </w:t>
        </w:r>
      </w:ins>
    </w:p>
    <w:p w14:paraId="3B34501B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2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0F1F2CC" w14:textId="2B734F4E" w:rsidR="000D1A21" w:rsidRPr="001602BF" w:rsidRDefault="00F11D7A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1" w:author="Lizzie Timmins (NESO)" w:date="2024-11-05T11:45:00Z"/>
          <w:rFonts w:ascii="Arial" w:hAnsi="Arial" w:cs="Arial"/>
          <w:sz w:val="24"/>
          <w:szCs w:val="24"/>
        </w:rPr>
      </w:pPr>
      <w:ins w:id="132" w:author="Lizzie Timmins (NESO)" w:date="2024-12-04T15:46:00Z">
        <w:r>
          <w:rPr>
            <w:rFonts w:ascii="Arial" w:hAnsi="Arial" w:cs="Arial"/>
            <w:sz w:val="24"/>
            <w:szCs w:val="24"/>
          </w:rPr>
          <w:t xml:space="preserve">A </w:t>
        </w:r>
      </w:ins>
      <w:ins w:id="133" w:author="Lizzie Timmins (NESO)" w:date="2024-11-05T11:45:00Z"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="000D1A21" w:rsidRPr="001602BF">
          <w:rPr>
            <w:rFonts w:ascii="Arial" w:hAnsi="Arial" w:cs="Arial"/>
            <w:sz w:val="24"/>
            <w:szCs w:val="24"/>
          </w:rPr>
          <w:t xml:space="preserve">will need to be </w:t>
        </w:r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="000D1A21" w:rsidRPr="001602BF">
          <w:rPr>
            <w:rFonts w:ascii="Arial" w:hAnsi="Arial" w:cs="Arial"/>
            <w:sz w:val="24"/>
            <w:szCs w:val="24"/>
          </w:rPr>
          <w:t xml:space="preserve">.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In the case of a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for a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BEGA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or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BELLA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both that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and the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Distribution EG Related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</w:t>
        </w:r>
        <w:proofErr w:type="gramStart"/>
        <w:r w:rsidR="000D1A21" w:rsidRPr="001602BF">
          <w:rPr>
            <w:rFonts w:ascii="Arial" w:eastAsia="Times New Roman" w:hAnsi="Arial" w:cs="Times New Roman"/>
            <w:sz w:val="24"/>
            <w:szCs w:val="20"/>
          </w:rPr>
          <w:t>have to</w:t>
        </w:r>
        <w:proofErr w:type="gramEnd"/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be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Competent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>in the same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 Gated Application Window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>.</w:t>
        </w:r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 xml:space="preserve">   </w:t>
        </w:r>
      </w:ins>
    </w:p>
    <w:p w14:paraId="3CFC77E4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4" w:author="Lizzie Timmins (NESO)" w:date="2024-11-05T11:45:00Z"/>
          <w:rFonts w:ascii="Arial" w:hAnsi="Arial" w:cs="Arial"/>
          <w:sz w:val="24"/>
          <w:szCs w:val="24"/>
        </w:rPr>
      </w:pPr>
      <w:ins w:id="13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3C90425D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6" w:author="Lizzie Timmins (NESO)" w:date="2024-11-05T11:45:00Z"/>
          <w:rFonts w:ascii="Arial" w:hAnsi="Arial" w:cs="Arial"/>
          <w:sz w:val="24"/>
          <w:szCs w:val="24"/>
        </w:rPr>
      </w:pPr>
      <w:proofErr w:type="gramStart"/>
      <w:ins w:id="13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should also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sz w:val="24"/>
            <w:szCs w:val="24"/>
          </w:rPr>
          <w:t>include, as appropriate, 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Letter of Authority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or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Letter of Acknowledgment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54ED024" w14:textId="77777777" w:rsidR="000D1A21" w:rsidRPr="001602BF" w:rsidRDefault="000D1A21" w:rsidP="000D1A21">
      <w:pPr>
        <w:pStyle w:val="ListParagraph"/>
        <w:ind w:left="1701" w:hanging="992"/>
        <w:rPr>
          <w:ins w:id="13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93AD3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9" w:author="Lizzie Timmins (NESO)" w:date="2024-11-05T11:45:00Z"/>
          <w:rFonts w:ascii="Arial" w:hAnsi="Arial" w:cs="Arial"/>
          <w:sz w:val="24"/>
          <w:szCs w:val="24"/>
        </w:rPr>
      </w:pPr>
      <w:ins w:id="14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should also show and evidence readiness to proceed by: </w:t>
        </w:r>
      </w:ins>
    </w:p>
    <w:p w14:paraId="2B68593E" w14:textId="77777777" w:rsidR="000D1A21" w:rsidRPr="001602BF" w:rsidRDefault="000D1A21" w:rsidP="000D1A21">
      <w:pPr>
        <w:pStyle w:val="ListParagraph"/>
        <w:rPr>
          <w:ins w:id="141" w:author="Lizzie Timmins (NESO)" w:date="2024-11-05T11:45:00Z"/>
          <w:rFonts w:ascii="Arial" w:eastAsia="Times New Roman" w:hAnsi="Arial" w:cs="Times New Roman"/>
          <w:b/>
          <w:bCs/>
          <w:sz w:val="24"/>
          <w:szCs w:val="20"/>
        </w:rPr>
      </w:pPr>
    </w:p>
    <w:p w14:paraId="5D345F96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4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3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</w:t>
        </w:r>
        <w:r w:rsidRPr="00CA1477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and (except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 Methodology </w:t>
        </w:r>
        <w:r w:rsidRPr="001602BF">
          <w:rPr>
            <w:rFonts w:ascii="Arial" w:hAnsi="Arial" w:cs="Arial"/>
            <w:sz w:val="24"/>
            <w:szCs w:val="24"/>
          </w:rPr>
          <w:t>expressly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provides otherwise)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). As these are provided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these are not required to be included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EG Related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>;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 </w:t>
        </w:r>
      </w:ins>
    </w:p>
    <w:p w14:paraId="3D43E2F2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4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0663581" w14:textId="19D302AD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7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EG Related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a (or more than one)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(including where they have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9854DE">
          <w:rPr>
            <w:rFonts w:ascii="Arial" w:hAnsi="Arial" w:cs="Arial"/>
            <w:sz w:val="24"/>
            <w:szCs w:val="24"/>
          </w:rPr>
          <w:t>)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 in respect of the (and if more than one each)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being those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provided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</w:ins>
    </w:p>
    <w:p w14:paraId="1C1F7CAB" w14:textId="77777777" w:rsidR="000D1A21" w:rsidRPr="001602BF" w:rsidRDefault="000D1A21" w:rsidP="000D1A21">
      <w:pPr>
        <w:pStyle w:val="ListParagraph"/>
        <w:rPr>
          <w:ins w:id="14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EFE67B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9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50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Paragraph 17.7.2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   </w:t>
        </w:r>
      </w:ins>
    </w:p>
    <w:p w14:paraId="00DCB44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1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DFD3D5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2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15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will be checked and assessed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against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Criteria.  </w:t>
        </w:r>
      </w:ins>
    </w:p>
    <w:p w14:paraId="6727373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67EA4B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6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(and also 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, the owner/operator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(but always subject to Paragraphs 17.8 and 17.10 below)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such that it can enter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in any event prior to the start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2382E823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0105BC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8" w:author="Lizzie Timmins (NESO)" w:date="2024-11-05T11:45:00Z"/>
          <w:rFonts w:ascii="Arial" w:hAnsi="Arial" w:cs="Arial"/>
          <w:sz w:val="24"/>
          <w:szCs w:val="24"/>
        </w:rPr>
      </w:pPr>
      <w:ins w:id="159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bookmarkStart w:id="160" w:name="_Hlk179961954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17.7.4 </w:t>
        </w:r>
        <w:bookmarkEnd w:id="160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above will not receive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17.7.6 above will not be able to progress to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Run. </w:t>
        </w:r>
      </w:ins>
    </w:p>
    <w:p w14:paraId="3E9D0189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1" w:author="Lizzie Timmins (NESO)" w:date="2024-11-05T11:45:00Z"/>
          <w:rFonts w:ascii="Arial" w:hAnsi="Arial" w:cs="Arial"/>
          <w:sz w:val="24"/>
          <w:szCs w:val="24"/>
        </w:rPr>
      </w:pPr>
      <w:ins w:id="16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2850B984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is considering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in respect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,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>will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advise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as soon as reasonably practicable after receipt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that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may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process involved to confirm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provided for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has indicated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that it </w:t>
        </w:r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is happy for this to be considered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has notified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Applicant</w:t>
        </w:r>
        <w:r w:rsidRPr="001602BF">
          <w:rPr>
            <w:rFonts w:ascii="Arial" w:hAnsi="Arial" w:cs="Arial"/>
            <w:sz w:val="24"/>
            <w:szCs w:val="24"/>
          </w:rPr>
          <w:t xml:space="preserve"> of this. </w:t>
        </w:r>
      </w:ins>
    </w:p>
    <w:p w14:paraId="3BE9C123" w14:textId="77777777" w:rsidR="000D1A21" w:rsidRPr="001602BF" w:rsidRDefault="000D1A21" w:rsidP="000D1A21">
      <w:pPr>
        <w:pStyle w:val="ListParagraph"/>
        <w:ind w:left="1701" w:hanging="992"/>
        <w:rPr>
          <w:ins w:id="16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1A340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</w:ins>
    </w:p>
    <w:p w14:paraId="3EF986D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68" w:author="Lizzie Timmins (NESO)" w:date="2024-11-05T11:45:00Z"/>
          <w:rFonts w:ascii="Arial" w:hAnsi="Arial" w:cs="Arial"/>
          <w:sz w:val="24"/>
          <w:szCs w:val="24"/>
        </w:rPr>
      </w:pPr>
    </w:p>
    <w:p w14:paraId="30695A71" w14:textId="67D3323F" w:rsidR="007E5D75" w:rsidRPr="001602BF" w:rsidRDefault="000D1A21" w:rsidP="00F3070E">
      <w:pPr>
        <w:tabs>
          <w:tab w:val="center" w:pos="4153"/>
          <w:tab w:val="right" w:pos="8306"/>
        </w:tabs>
        <w:spacing w:after="0" w:line="240" w:lineRule="auto"/>
        <w:ind w:left="1701"/>
        <w:jc w:val="both"/>
        <w:rPr>
          <w:ins w:id="169" w:author="Tammy Meek (NESO)" w:date="2024-11-05T15:19:00Z"/>
          <w:rFonts w:ascii="Arial" w:hAnsi="Arial" w:cs="Arial"/>
          <w:sz w:val="24"/>
          <w:szCs w:val="24"/>
        </w:rPr>
      </w:pPr>
      <w:ins w:id="17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 sum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 provided within a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the capacity of any existing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User's Equipment 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Developer’s</w:t>
        </w:r>
      </w:ins>
      <w:r w:rsidRPr="001602BF">
        <w:rPr>
          <w:rStyle w:val="Strong"/>
          <w:rFonts w:ascii="Arial" w:hAnsi="Arial" w:cs="Arial"/>
          <w:sz w:val="24"/>
          <w:szCs w:val="24"/>
        </w:rPr>
        <w:t xml:space="preserve"> </w:t>
      </w:r>
      <w:del w:id="171" w:author="Alice Taylor (NESO)" w:date="2024-12-12T15:31:00Z">
        <w:r w:rsidR="003276C9" w:rsidDel="003276C9">
          <w:rPr>
            <w:rStyle w:val="Strong"/>
            <w:rFonts w:ascii="Arial" w:hAnsi="Arial" w:cs="Arial"/>
            <w:sz w:val="24"/>
            <w:szCs w:val="24"/>
          </w:rPr>
          <w:delText xml:space="preserve">Equipment </w:delText>
        </w:r>
      </w:del>
      <w:ins w:id="172" w:author="Lizzie Timmins (NESO)" w:date="2024-12-04T17:06:00Z">
        <w:r w:rsidR="00F3070E" w:rsidRPr="00F3070E">
          <w:rPr>
            <w:rStyle w:val="Strong"/>
            <w:rFonts w:ascii="Arial" w:hAnsi="Arial" w:cs="Arial"/>
            <w:b w:val="0"/>
            <w:bCs w:val="0"/>
            <w:sz w:val="24"/>
            <w:szCs w:val="24"/>
          </w:rPr>
          <w:t>e</w:t>
        </w:r>
      </w:ins>
      <w:ins w:id="173" w:author="Lizzie Timmins (NESO)" w:date="2024-11-05T11:45:00Z">
        <w:r w:rsidRPr="00F3070E">
          <w:rPr>
            <w:rStyle w:val="Strong"/>
            <w:rFonts w:ascii="Arial" w:hAnsi="Arial" w:cs="Arial"/>
            <w:b w:val="0"/>
            <w:bCs w:val="0"/>
            <w:sz w:val="24"/>
            <w:szCs w:val="24"/>
          </w:rPr>
          <w:t>quipment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</w:t>
        </w:r>
        <w:r w:rsidRPr="001602BF">
          <w:rPr>
            <w:rFonts w:ascii="Arial" w:hAnsi="Arial" w:cs="Arial"/>
            <w:sz w:val="24"/>
            <w:szCs w:val="24"/>
          </w:rPr>
          <w:t>at the same site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, </w:t>
        </w:r>
        <w:r w:rsidRPr="001602BF">
          <w:rPr>
            <w:rFonts w:ascii="Arial" w:hAnsi="Arial" w:cs="Arial"/>
            <w:sz w:val="24"/>
            <w:szCs w:val="24"/>
          </w:rPr>
          <w:t xml:space="preserve">must be equal to or greater than the total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Transmission Entry Capacity</w:t>
        </w:r>
        <w:r w:rsidRPr="001602BF">
          <w:rPr>
            <w:rFonts w:ascii="Arial" w:hAnsi="Arial" w:cs="Arial"/>
            <w:sz w:val="24"/>
            <w:szCs w:val="24"/>
          </w:rPr>
          <w:t xml:space="preserve"> or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 Capacity </w:t>
        </w:r>
        <w:r w:rsidRPr="001602BF">
          <w:rPr>
            <w:rFonts w:ascii="Arial" w:hAnsi="Arial" w:cs="Arial"/>
            <w:sz w:val="24"/>
            <w:szCs w:val="24"/>
          </w:rPr>
          <w:t xml:space="preserve">or directly connected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Demand</w:t>
        </w:r>
        <w:r w:rsidRPr="001602BF">
          <w:rPr>
            <w:rFonts w:ascii="Arial" w:hAnsi="Arial" w:cs="Arial"/>
            <w:sz w:val="24"/>
            <w:szCs w:val="24"/>
          </w:rPr>
          <w:t xml:space="preserve"> MWs (as applicable) which will outturn at the relevant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(as applicable) as a consequence of the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5FCC952" w14:textId="77777777" w:rsidR="002516C1" w:rsidRPr="001602BF" w:rsidRDefault="002516C1" w:rsidP="00F11939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74" w:author="Lizzie Timmins (NESO)" w:date="2024-11-05T11:45:00Z"/>
          <w:rFonts w:ascii="Arial" w:hAnsi="Arial" w:cs="Arial"/>
          <w:sz w:val="24"/>
          <w:szCs w:val="24"/>
        </w:rPr>
      </w:pPr>
    </w:p>
    <w:p w14:paraId="6B5A5958" w14:textId="77777777" w:rsidR="002516C1" w:rsidRPr="00A27116" w:rsidRDefault="002516C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75" w:author="Tammy Meek (NESO)" w:date="2024-11-05T15:20:00Z"/>
          <w:rStyle w:val="Strong"/>
          <w:rFonts w:ascii="Arial" w:hAnsi="Arial" w:cs="Arial"/>
          <w:b w:val="0"/>
          <w:bCs w:val="0"/>
        </w:rPr>
      </w:pPr>
      <w:ins w:id="176" w:author="Tammy Meek (NESO)" w:date="2024-11-05T15:20:00Z">
        <w:r w:rsidRPr="00A27116">
          <w:rPr>
            <w:rStyle w:val="Strong"/>
            <w:rFonts w:ascii="Arial" w:hAnsi="Arial" w:cs="Arial"/>
          </w:rPr>
          <w:t xml:space="preserve">Pause and Publication between the Assessment of the Gated Applications and Gated Design Process </w:t>
        </w:r>
      </w:ins>
    </w:p>
    <w:p w14:paraId="69ECD82B" w14:textId="77777777" w:rsidR="0023435F" w:rsidRPr="00A27116" w:rsidRDefault="0023435F" w:rsidP="00A27116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177" w:author="Tammy Meek (NESO)" w:date="2024-11-05T15:20:00Z"/>
          <w:rStyle w:val="Strong"/>
          <w:rFonts w:ascii="Arial" w:hAnsi="Arial" w:cs="Arial"/>
          <w:b w:val="0"/>
          <w:bCs w:val="0"/>
        </w:rPr>
      </w:pPr>
    </w:p>
    <w:p w14:paraId="00A6A239" w14:textId="77777777" w:rsidR="002516C1" w:rsidRPr="00A27116" w:rsidRDefault="002516C1" w:rsidP="00781C6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78" w:author="Tammy Meek (NESO)" w:date="2024-11-05T15:20:00Z"/>
          <w:rStyle w:val="Strong"/>
          <w:rFonts w:ascii="Arial" w:hAnsi="Arial" w:cs="Arial"/>
          <w:b w:val="0"/>
          <w:bCs w:val="0"/>
        </w:rPr>
      </w:pPr>
      <w:ins w:id="179" w:author="Tammy Meek (NESO)" w:date="2024-11-05T15:19:00Z">
        <w:r w:rsidRPr="00A27116">
          <w:rPr>
            <w:rFonts w:ascii="Arial" w:hAnsi="Arial" w:cs="Arial"/>
          </w:rPr>
          <w:t xml:space="preserve">As soon as reasonably practicable after </w:t>
        </w:r>
        <w:r w:rsidRPr="00A27116">
          <w:rPr>
            <w:rStyle w:val="Strong"/>
            <w:rFonts w:ascii="Arial" w:hAnsi="Arial" w:cs="Arial"/>
          </w:rPr>
          <w:t>The Company</w:t>
        </w:r>
        <w:r w:rsidRPr="00A27116">
          <w:rPr>
            <w:rFonts w:ascii="Arial" w:hAnsi="Arial" w:cs="Arial"/>
          </w:rPr>
          <w:t xml:space="preserve"> has established which of the </w:t>
        </w:r>
        <w:r w:rsidRPr="00A27116">
          <w:rPr>
            <w:rStyle w:val="Strong"/>
            <w:rFonts w:ascii="Arial" w:hAnsi="Arial" w:cs="Arial"/>
          </w:rPr>
          <w:t>Gated Applications</w:t>
        </w:r>
        <w:r w:rsidRPr="00A27116">
          <w:rPr>
            <w:rFonts w:ascii="Arial" w:hAnsi="Arial" w:cs="Arial"/>
          </w:rPr>
          <w:t xml:space="preserve"> (submitted directly to it or in the case of </w:t>
        </w:r>
        <w:r w:rsidRPr="00A27116">
          <w:rPr>
            <w:rStyle w:val="Strong"/>
            <w:rFonts w:ascii="Arial" w:hAnsi="Arial" w:cs="Arial"/>
          </w:rPr>
          <w:t>Relevant Embedded Medium</w:t>
        </w:r>
        <w:r w:rsidRPr="00A27116">
          <w:rPr>
            <w:rFonts w:ascii="Arial" w:hAnsi="Arial" w:cs="Arial"/>
          </w:rPr>
          <w:t xml:space="preserve"> </w:t>
        </w:r>
        <w:r w:rsidRPr="00A27116">
          <w:rPr>
            <w:rStyle w:val="Strong"/>
            <w:rFonts w:ascii="Arial" w:hAnsi="Arial" w:cs="Arial"/>
          </w:rPr>
          <w:t>Power Stations</w:t>
        </w:r>
        <w:r w:rsidRPr="00A27116">
          <w:rPr>
            <w:rFonts w:ascii="Arial" w:hAnsi="Arial" w:cs="Arial"/>
          </w:rPr>
          <w:t xml:space="preserve"> and </w:t>
        </w:r>
        <w:r w:rsidRPr="00A27116">
          <w:rPr>
            <w:rStyle w:val="Strong"/>
            <w:rFonts w:ascii="Arial" w:hAnsi="Arial" w:cs="Arial"/>
          </w:rPr>
          <w:t>Relevant Embedded Small Power Stations</w:t>
        </w:r>
        <w:r w:rsidRPr="00A27116">
          <w:rPr>
            <w:rFonts w:ascii="Arial" w:hAnsi="Arial" w:cs="Arial"/>
          </w:rPr>
          <w:t xml:space="preserve"> by the owner/operator of the </w:t>
        </w:r>
        <w:r w:rsidRPr="00A27116">
          <w:rPr>
            <w:rStyle w:val="Strong"/>
            <w:rFonts w:ascii="Arial" w:hAnsi="Arial" w:cs="Arial"/>
          </w:rPr>
          <w:t>Distribution System</w:t>
        </w:r>
        <w:r w:rsidRPr="00A27116">
          <w:rPr>
            <w:rFonts w:ascii="Arial" w:hAnsi="Arial" w:cs="Arial"/>
          </w:rPr>
          <w:t>) can enter the</w:t>
        </w:r>
        <w:r w:rsidRPr="00A27116">
          <w:rPr>
            <w:rStyle w:val="Strong"/>
            <w:rFonts w:ascii="Arial" w:hAnsi="Arial" w:cs="Arial"/>
          </w:rPr>
          <w:t xml:space="preserve"> Gated Design Process </w:t>
        </w:r>
        <w:r w:rsidRPr="00A27116">
          <w:rPr>
            <w:rFonts w:ascii="Arial" w:hAnsi="Arial" w:cs="Arial"/>
          </w:rPr>
          <w:t xml:space="preserve">on the basis of the initial checks and in any event at least 10 </w:t>
        </w:r>
        <w:r w:rsidRPr="00A27116">
          <w:rPr>
            <w:rStyle w:val="Strong"/>
            <w:rFonts w:ascii="Arial" w:hAnsi="Arial" w:cs="Arial"/>
          </w:rPr>
          <w:t>Business Days</w:t>
        </w:r>
        <w:r w:rsidRPr="00A27116">
          <w:rPr>
            <w:rFonts w:ascii="Arial" w:hAnsi="Arial" w:cs="Arial"/>
          </w:rPr>
          <w:t xml:space="preserve"> prior to the start of the </w:t>
        </w:r>
        <w:r w:rsidRPr="00A27116">
          <w:rPr>
            <w:rStyle w:val="Strong"/>
            <w:rFonts w:ascii="Arial" w:hAnsi="Arial" w:cs="Arial"/>
          </w:rPr>
          <w:t>Gated Design Process </w:t>
        </w:r>
        <w:r w:rsidRPr="00A27116">
          <w:rPr>
            <w:rFonts w:ascii="Arial" w:hAnsi="Arial" w:cs="Arial"/>
          </w:rPr>
          <w:t>(such period being referred to as the “</w:t>
        </w:r>
        <w:r w:rsidRPr="00A27116">
          <w:rPr>
            <w:rStyle w:val="Strong"/>
            <w:rFonts w:ascii="Arial" w:hAnsi="Arial" w:cs="Arial"/>
          </w:rPr>
          <w:t>Pause</w:t>
        </w:r>
        <w:r w:rsidRPr="00A27116">
          <w:rPr>
            <w:rFonts w:ascii="Arial" w:hAnsi="Arial" w:cs="Arial"/>
          </w:rPr>
          <w:t>”, this period to be taken into account in setting the </w:t>
        </w:r>
        <w:r w:rsidRPr="00A27116">
          <w:rPr>
            <w:rStyle w:val="Strong"/>
            <w:rFonts w:ascii="Arial" w:hAnsi="Arial" w:cs="Arial"/>
          </w:rPr>
          <w:t xml:space="preserve"> Gated Timetable</w:t>
        </w:r>
        <w:r w:rsidRPr="00A27116">
          <w:rPr>
            <w:rFonts w:ascii="Arial" w:hAnsi="Arial" w:cs="Arial"/>
          </w:rPr>
          <w:t>)</w:t>
        </w:r>
        <w:r w:rsidRPr="00A27116">
          <w:rPr>
            <w:rStyle w:val="Strong"/>
            <w:rFonts w:ascii="Arial" w:hAnsi="Arial" w:cs="Arial"/>
          </w:rPr>
          <w:t xml:space="preserve"> The Company</w:t>
        </w:r>
        <w:r w:rsidRPr="00A27116">
          <w:rPr>
            <w:rFonts w:ascii="Arial" w:hAnsi="Arial" w:cs="Arial"/>
          </w:rPr>
          <w:t xml:space="preserve"> will publish the </w:t>
        </w:r>
        <w:r w:rsidRPr="00A27116">
          <w:rPr>
            <w:rStyle w:val="Strong"/>
            <w:rFonts w:ascii="Arial" w:hAnsi="Arial" w:cs="Arial"/>
          </w:rPr>
          <w:t>Gate 2 Information</w:t>
        </w:r>
        <w:r w:rsidRPr="00A27116">
          <w:rPr>
            <w:rFonts w:ascii="Arial" w:hAnsi="Arial" w:cs="Arial"/>
          </w:rPr>
          <w:t xml:space="preserve"> on the </w:t>
        </w:r>
        <w:r w:rsidRPr="00A27116">
          <w:rPr>
            <w:rStyle w:val="Strong"/>
            <w:rFonts w:ascii="Arial" w:hAnsi="Arial" w:cs="Arial"/>
          </w:rPr>
          <w:t>Gate 2 Register.</w:t>
        </w:r>
      </w:ins>
      <w:ins w:id="180" w:author="Tammy Meek (NESO)" w:date="2024-11-05T15:20:00Z">
        <w:r w:rsidRPr="00A27116">
          <w:rPr>
            <w:rStyle w:val="Strong"/>
            <w:rFonts w:ascii="Arial" w:hAnsi="Arial" w:cs="Arial"/>
          </w:rPr>
          <w:t xml:space="preserve"> </w:t>
        </w:r>
      </w:ins>
    </w:p>
    <w:p w14:paraId="796A7BC1" w14:textId="77777777" w:rsidR="0023435F" w:rsidRPr="00A27116" w:rsidRDefault="0023435F" w:rsidP="00A27116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81" w:author="Tammy Meek (NESO)" w:date="2024-11-05T15:20:00Z"/>
          <w:rStyle w:val="Strong"/>
          <w:rFonts w:ascii="Arial" w:hAnsi="Arial" w:cs="Arial"/>
          <w:b w:val="0"/>
          <w:bCs w:val="0"/>
        </w:rPr>
      </w:pPr>
    </w:p>
    <w:p w14:paraId="63EE7C1F" w14:textId="033418C3" w:rsidR="002516C1" w:rsidRPr="00A27116" w:rsidRDefault="002516C1" w:rsidP="00A27116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82" w:author="Tammy Meek (NESO)" w:date="2024-11-05T15:19:00Z"/>
          <w:rFonts w:ascii="Arial" w:hAnsi="Arial" w:cs="Arial"/>
        </w:rPr>
      </w:pPr>
      <w:ins w:id="183" w:author="Tammy Meek (NESO)" w:date="2024-11-05T15:19:00Z">
        <w:r w:rsidRPr="00A27116">
          <w:rPr>
            <w:rFonts w:ascii="Arial" w:hAnsi="Arial" w:cs="Arial"/>
          </w:rPr>
          <w:t xml:space="preserve">During the </w:t>
        </w:r>
        <w:r w:rsidRPr="00A27116">
          <w:rPr>
            <w:rStyle w:val="Strong"/>
            <w:rFonts w:ascii="Arial" w:hAnsi="Arial" w:cs="Arial"/>
          </w:rPr>
          <w:t>Pause</w:t>
        </w:r>
        <w:r w:rsidRPr="00A27116">
          <w:rPr>
            <w:rFonts w:ascii="Arial" w:hAnsi="Arial" w:cs="Arial"/>
          </w:rPr>
          <w:t xml:space="preserve"> if a </w:t>
        </w:r>
        <w:r w:rsidRPr="00A27116">
          <w:rPr>
            <w:rStyle w:val="Strong"/>
            <w:rFonts w:ascii="Arial" w:hAnsi="Arial" w:cs="Arial"/>
          </w:rPr>
          <w:t>User</w:t>
        </w:r>
        <w:r w:rsidRPr="00A27116">
          <w:rPr>
            <w:rFonts w:ascii="Arial" w:hAnsi="Arial" w:cs="Arial"/>
          </w:rPr>
          <w:t xml:space="preserve"> no longer wants to proceed with its </w:t>
        </w:r>
        <w:r w:rsidRPr="00A27116">
          <w:rPr>
            <w:rStyle w:val="Strong"/>
            <w:rFonts w:ascii="Arial" w:hAnsi="Arial" w:cs="Arial"/>
          </w:rPr>
          <w:t>Gate 2 Application</w:t>
        </w:r>
        <w:r w:rsidRPr="00A27116">
          <w:rPr>
            <w:rFonts w:ascii="Arial" w:hAnsi="Arial" w:cs="Arial"/>
          </w:rPr>
          <w:t xml:space="preserve"> it can withdraw its </w:t>
        </w:r>
        <w:r w:rsidRPr="00A27116">
          <w:rPr>
            <w:rStyle w:val="Strong"/>
            <w:rFonts w:ascii="Arial" w:hAnsi="Arial" w:cs="Arial"/>
          </w:rPr>
          <w:t>Gate 2 Application</w:t>
        </w:r>
        <w:r w:rsidRPr="00A27116">
          <w:rPr>
            <w:rFonts w:ascii="Arial" w:hAnsi="Arial" w:cs="Arial"/>
          </w:rPr>
          <w:t xml:space="preserve"> by written notice given to </w:t>
        </w:r>
        <w:r w:rsidRPr="00A27116">
          <w:rPr>
            <w:rStyle w:val="Strong"/>
            <w:rFonts w:ascii="Arial" w:hAnsi="Arial" w:cs="Arial"/>
          </w:rPr>
          <w:t>The Company</w:t>
        </w:r>
        <w:r w:rsidRPr="00A27116">
          <w:rPr>
            <w:rFonts w:ascii="Arial" w:hAnsi="Arial" w:cs="Arial"/>
          </w:rPr>
          <w:t xml:space="preserve"> prior to the start of the </w:t>
        </w:r>
        <w:r w:rsidRPr="00A27116">
          <w:rPr>
            <w:rStyle w:val="Strong"/>
            <w:rFonts w:ascii="Arial" w:hAnsi="Arial" w:cs="Arial"/>
          </w:rPr>
          <w:t>Gated Design Process</w:t>
        </w:r>
        <w:r w:rsidRPr="00A27116">
          <w:rPr>
            <w:rFonts w:ascii="Arial" w:hAnsi="Arial" w:cs="Arial"/>
          </w:rPr>
          <w:t>. </w:t>
        </w:r>
      </w:ins>
    </w:p>
    <w:p w14:paraId="655902C4" w14:textId="77777777" w:rsidR="008B68C0" w:rsidRPr="001602BF" w:rsidRDefault="008B68C0" w:rsidP="000D1A21">
      <w:pPr>
        <w:pStyle w:val="ListParagraph"/>
        <w:rPr>
          <w:ins w:id="18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C1D5AF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8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</w:ins>
    </w:p>
    <w:p w14:paraId="6D38058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87" w:author="Lizzie Timmins (NESO)" w:date="2024-11-05T11:45:00Z"/>
          <w:rFonts w:ascii="Arial" w:hAnsi="Arial" w:cs="Arial"/>
          <w:sz w:val="24"/>
          <w:szCs w:val="24"/>
        </w:rPr>
      </w:pPr>
    </w:p>
    <w:p w14:paraId="19381A28" w14:textId="501F0CAF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188" w:author="Lizzie Timmins (NESO)" w:date="2024-11-05T11:45:00Z"/>
          <w:rFonts w:ascii="Arial" w:hAnsi="Arial" w:cs="Arial"/>
          <w:sz w:val="24"/>
          <w:szCs w:val="24"/>
        </w:rPr>
      </w:pPr>
      <w:ins w:id="18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must meet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Criteria.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process of evidencing and confirming that readiness has been met (and what is required for this) from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850206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9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4F8389B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9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9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Ongoing Compliance with the Original Red Line Boundary</w:t>
        </w:r>
      </w:ins>
    </w:p>
    <w:p w14:paraId="51A071B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9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33675E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9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9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There are also particular requirements and consequences for ongoing compliance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Original Red Line Boundary </w:t>
        </w:r>
        <w:r w:rsidRPr="001602BF">
          <w:rPr>
            <w:rFonts w:ascii="Arial" w:hAnsi="Arial" w:cs="Arial"/>
            <w:sz w:val="24"/>
            <w:szCs w:val="24"/>
          </w:rPr>
          <w:t>and these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are set out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 16.4.9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Queue Management Process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Boundary Reduction Clause.</w:t>
        </w:r>
      </w:ins>
    </w:p>
    <w:p w14:paraId="2B56209F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9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22E375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240" w:line="240" w:lineRule="auto"/>
        <w:ind w:left="709" w:hanging="709"/>
        <w:jc w:val="both"/>
        <w:outlineLvl w:val="3"/>
        <w:rPr>
          <w:ins w:id="197" w:author="Lizzie Timmins (NESO)" w:date="2024-11-05T11:45:00Z"/>
          <w:rFonts w:ascii="Arial" w:hAnsi="Arial" w:cs="Arial"/>
          <w:sz w:val="24"/>
          <w:szCs w:val="24"/>
        </w:rPr>
      </w:pPr>
      <w:ins w:id="19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Checking of the Readiness Declarations </w:t>
        </w:r>
      </w:ins>
    </w:p>
    <w:p w14:paraId="620E2506" w14:textId="77777777" w:rsidR="000D1A21" w:rsidRPr="001602BF" w:rsidRDefault="000D1A21" w:rsidP="000D1A21">
      <w:p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99" w:author="Lizzie Timmins (NESO)" w:date="2024-11-05T11:45:00Z"/>
          <w:rFonts w:ascii="Arial" w:hAnsi="Arial" w:cs="Arial"/>
          <w:sz w:val="24"/>
          <w:szCs w:val="24"/>
        </w:rPr>
      </w:pPr>
    </w:p>
    <w:p w14:paraId="53AF534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0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0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lastRenderedPageBreak/>
          <w:tab/>
          <w:t xml:space="preserve">Although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may be notified as able to progress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 under Paragraph 17.7.6,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during and as soon as reasonably practicable within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Design Process </w:t>
        </w:r>
        <w:r w:rsidRPr="001602BF">
          <w:rPr>
            <w:rFonts w:ascii="Arial" w:hAnsi="Arial" w:cs="Arial"/>
            <w:sz w:val="24"/>
            <w:szCs w:val="24"/>
          </w:rPr>
          <w:t>further detailed checks of the readiness submissions will be undertaken as follows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: </w:t>
        </w:r>
      </w:ins>
    </w:p>
    <w:p w14:paraId="081A0364" w14:textId="77777777" w:rsidR="000D1A21" w:rsidRPr="001602BF" w:rsidRDefault="000D1A21" w:rsidP="000D1A21">
      <w:p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20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900C2D5" w14:textId="6EAFA32A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203" w:author="Lizzie Timmins (NESO)" w:date="2024-11-05T11:45:00Z"/>
          <w:rFonts w:ascii="Arial" w:eastAsia="Arial" w:hAnsi="Arial" w:cs="Arial"/>
          <w:sz w:val="24"/>
          <w:szCs w:val="24"/>
        </w:rPr>
      </w:pPr>
      <w:ins w:id="204" w:author="Lizzie Timmins (NESO)" w:date="2024-11-05T11:45:00Z"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use reasonable endeavours to undertake a more detailed check as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on all (unless specified otherwise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)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Declarations </w:t>
        </w:r>
        <w:r w:rsidRPr="001602BF">
          <w:rPr>
            <w:rFonts w:ascii="Arial" w:hAnsi="Arial" w:cs="Arial"/>
            <w:sz w:val="24"/>
            <w:szCs w:val="24"/>
          </w:rPr>
          <w:t xml:space="preserve">provided (other than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is provided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by the owner/operator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where it is expected that such owner/operator will use reasonable endeavours to undertake this detailed check). </w:t>
        </w:r>
      </w:ins>
    </w:p>
    <w:p w14:paraId="5D3F455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205" w:author="Lizzie Timmins (NESO)" w:date="2024-11-05T11:45:00Z"/>
          <w:rFonts w:ascii="Arial" w:eastAsia="Arial" w:hAnsi="Arial" w:cs="Arial"/>
          <w:sz w:val="24"/>
          <w:szCs w:val="24"/>
        </w:rPr>
      </w:pPr>
    </w:p>
    <w:p w14:paraId="5F54CE69" w14:textId="5D9E4214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206" w:author="Lizzie Timmins (NESO)" w:date="2024-11-05T11:45:00Z"/>
          <w:rFonts w:ascii="Arial" w:hAnsi="Arial" w:cs="Arial"/>
          <w:sz w:val="24"/>
          <w:szCs w:val="24"/>
        </w:rPr>
      </w:pPr>
      <w:ins w:id="207" w:author="Lizzie Timmins (NESO)" w:date="2024-11-05T11:45:00Z">
        <w:r w:rsidRPr="001602BF">
          <w:rPr>
            <w:rFonts w:ascii="Arial" w:eastAsia="Arial" w:hAnsi="Arial" w:cs="Arial"/>
            <w:sz w:val="24"/>
            <w:szCs w:val="24"/>
          </w:rPr>
          <w:t>Within</w:t>
        </w:r>
        <w:r w:rsidRPr="00CA1477">
          <w:rPr>
            <w:rFonts w:ascii="Arial" w:eastAsia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15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,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The </w:t>
        </w:r>
        <w:r w:rsidRPr="001602BF">
          <w:tab/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will publish on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Website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the percentage of detailed checks which have been undertaken under Paragraph 1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7.10.1.1 as a percentage of the total of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which were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Competent 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and met the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Criteria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for readiness for the purposes of entering that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. To facilitate and enable this, each owner/operator of a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Distribution System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shall within 10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Business Days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of the end of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provide the percentage of detailed checks it has undertaken for the purposes of Paragraph 17.10.1.1 as a percentage of the total of its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that entered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>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  </w:t>
        </w:r>
      </w:ins>
    </w:p>
    <w:p w14:paraId="537F72E0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208" w:author="Lizzie Timmins (NESO)" w:date="2024-11-05T11:45:00Z"/>
          <w:rFonts w:ascii="Arial" w:hAnsi="Arial" w:cs="Arial"/>
          <w:sz w:val="24"/>
          <w:szCs w:val="24"/>
        </w:rPr>
      </w:pPr>
    </w:p>
    <w:p w14:paraId="5B66E852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20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10" w:author="Lizzie Timmins (NESO)" w:date="2024-11-05T11:45:00Z"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check the evidence provided in all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Declarations</w:t>
        </w:r>
        <w:r w:rsidRPr="001602BF">
          <w:rPr>
            <w:rFonts w:ascii="Arial" w:hAnsi="Arial" w:cs="Arial"/>
            <w:sz w:val="24"/>
            <w:szCs w:val="24"/>
          </w:rPr>
          <w:t xml:space="preserve"> for duplications and overlaps.   Where duplications and/or overlaps are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Boundaries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proofErr w:type="gramEnd"/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contact the relevant parties concerned.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In the event that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duplications and/or overlaps are identified the process relating to this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will be applied to establish whether in those circumstances any (and if so which)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has not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5EB6FAD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211" w:author="Lizzie Timmins (NESO)" w:date="2024-11-05T11:45:00Z"/>
          <w:rFonts w:ascii="Arial" w:hAnsi="Arial" w:cs="Arial"/>
          <w:sz w:val="24"/>
          <w:szCs w:val="24"/>
        </w:rPr>
      </w:pPr>
    </w:p>
    <w:p w14:paraId="04280A2E" w14:textId="2A0630E0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2" w:author="Lizzie Timmins (NESO)" w:date="2024-11-05T11:45:00Z"/>
          <w:rFonts w:ascii="Arial" w:hAnsi="Arial" w:cs="Arial"/>
          <w:sz w:val="24"/>
          <w:szCs w:val="24"/>
        </w:rPr>
      </w:pPr>
      <w:ins w:id="213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Following the above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notify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Arial" w:hAnsi="Arial" w:cs="Arial"/>
            <w:sz w:val="24"/>
            <w:szCs w:val="24"/>
          </w:rPr>
          <w:t>(and in the case of a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Large Embedded Power Station</w:t>
        </w:r>
        <w:r w:rsidRPr="001602BF">
          <w:rPr>
            <w:rFonts w:ascii="Arial" w:eastAsia="Arial" w:hAnsi="Arial" w:cs="Arial"/>
            <w:sz w:val="24"/>
            <w:szCs w:val="24"/>
          </w:rPr>
          <w:t>, the owner/operator of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) </w:t>
        </w:r>
        <w:r w:rsidRPr="001602BF">
          <w:rPr>
            <w:rFonts w:ascii="Arial" w:hAnsi="Arial" w:cs="Arial"/>
            <w:sz w:val="24"/>
            <w:szCs w:val="24"/>
          </w:rPr>
          <w:t xml:space="preserve">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fully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(and where this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bookmarkStart w:id="214" w:name="_Hlk180083840"/>
        <w:r w:rsidRPr="001602BF">
          <w:rPr>
            <w:rFonts w:ascii="Arial" w:hAnsi="Arial" w:cs="Arial"/>
            <w:sz w:val="24"/>
            <w:szCs w:val="24"/>
          </w:rPr>
          <w:t xml:space="preserve">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lastRenderedPageBreak/>
          <w:t xml:space="preserve">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whether all, none or which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>)</w:t>
        </w:r>
        <w:bookmarkEnd w:id="214"/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0F1B4162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5" w:author="Lizzie Timmins (NESO)" w:date="2024-11-05T11:45:00Z"/>
          <w:rFonts w:ascii="Arial" w:hAnsi="Arial" w:cs="Arial"/>
          <w:sz w:val="24"/>
          <w:szCs w:val="24"/>
        </w:rPr>
      </w:pPr>
      <w:ins w:id="21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3A808B2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7" w:author="Lizzie Timmins (NESO)" w:date="2024-11-05T11:45:00Z"/>
          <w:rFonts w:ascii="Arial" w:hAnsi="Arial" w:cs="Arial"/>
          <w:sz w:val="24"/>
          <w:szCs w:val="24"/>
        </w:rPr>
      </w:pPr>
      <w:ins w:id="21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be made.  </w:t>
        </w:r>
      </w:ins>
    </w:p>
    <w:p w14:paraId="00626212" w14:textId="77777777" w:rsidR="000D1A21" w:rsidRPr="001602BF" w:rsidRDefault="000D1A21" w:rsidP="000D1A21">
      <w:pPr>
        <w:pStyle w:val="ListParagraph"/>
        <w:ind w:left="1701" w:hanging="992"/>
        <w:rPr>
          <w:ins w:id="21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958F20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0" w:author="Lizzie Timmins (NESO)" w:date="2024-11-05T11:45:00Z"/>
          <w:rFonts w:ascii="Arial" w:hAnsi="Arial" w:cs="Arial"/>
          <w:sz w:val="24"/>
          <w:szCs w:val="24"/>
        </w:rPr>
      </w:pPr>
      <w:ins w:id="22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not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(providing substantiated reasons why) that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been rejected and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not be made.   </w:t>
        </w:r>
      </w:ins>
    </w:p>
    <w:p w14:paraId="4448E34F" w14:textId="77777777" w:rsidR="000D1A21" w:rsidRPr="001602BF" w:rsidRDefault="000D1A21" w:rsidP="000D1A21">
      <w:pPr>
        <w:pStyle w:val="ListParagraph"/>
        <w:ind w:left="1701" w:hanging="992"/>
        <w:rPr>
          <w:ins w:id="22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4538D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3" w:author="Lizzie Timmins (NESO)" w:date="2024-11-05T11:45:00Z"/>
          <w:rFonts w:ascii="Arial" w:hAnsi="Arial" w:cs="Arial"/>
          <w:sz w:val="24"/>
          <w:szCs w:val="24"/>
        </w:rPr>
      </w:pPr>
      <w:ins w:id="22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progressed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(and MW) that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deemed to be amended accordingly.  </w:t>
        </w:r>
      </w:ins>
    </w:p>
    <w:p w14:paraId="69A2ACEE" w14:textId="77777777" w:rsidR="000D1A21" w:rsidRPr="001602BF" w:rsidRDefault="000D1A21" w:rsidP="000D1A21">
      <w:pPr>
        <w:pStyle w:val="ListParagraph"/>
        <w:ind w:left="1701" w:hanging="992"/>
        <w:rPr>
          <w:ins w:id="225" w:author="Lizzie Timmins (NESO)" w:date="2024-11-05T11:45:00Z"/>
        </w:rPr>
      </w:pPr>
    </w:p>
    <w:p w14:paraId="20D106F9" w14:textId="77777777" w:rsidR="000D1A21" w:rsidRPr="005E3F32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6" w:author="Lizzie Timmins (NESO)" w:date="2024-11-05T11:59:00Z"/>
          <w:rFonts w:ascii="Arial" w:hAnsi="Arial" w:cs="Arial"/>
          <w:b/>
          <w:bCs/>
          <w:sz w:val="24"/>
          <w:szCs w:val="24"/>
        </w:rPr>
      </w:pPr>
      <w:ins w:id="22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notifications under Paragraphs 17.10.2 to 17.10.4 will be given by </w:t>
        </w:r>
        <w:r w:rsidRPr="005E3F3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E3F32">
          <w:rPr>
            <w:rFonts w:ascii="Arial" w:hAnsi="Arial" w:cs="Arial"/>
            <w:sz w:val="24"/>
            <w:szCs w:val="24"/>
          </w:rPr>
          <w:t xml:space="preserve"> to the </w:t>
        </w:r>
        <w:r w:rsidRPr="005E3F3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E3F32">
          <w:rPr>
            <w:rFonts w:ascii="Arial" w:hAnsi="Arial" w:cs="Arial"/>
            <w:sz w:val="24"/>
            <w:szCs w:val="24"/>
          </w:rPr>
          <w:t xml:space="preserve"> as soon as reasonably practicable. </w:t>
        </w:r>
      </w:ins>
    </w:p>
    <w:p w14:paraId="0E053023" w14:textId="77777777" w:rsidR="000D1A21" w:rsidRPr="005B5178" w:rsidRDefault="000D1A21" w:rsidP="005B5178">
      <w:pPr>
        <w:rPr>
          <w:ins w:id="22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814729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993" w:hanging="993"/>
        <w:jc w:val="both"/>
        <w:outlineLvl w:val="3"/>
        <w:rPr>
          <w:ins w:id="22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3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437D4726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31" w:author="Lizzie Timmins (NESO)" w:date="2024-11-05T11:45:00Z"/>
          <w:rFonts w:ascii="Arial" w:hAnsi="Arial" w:cs="Arial"/>
          <w:sz w:val="24"/>
          <w:szCs w:val="24"/>
        </w:rPr>
      </w:pPr>
    </w:p>
    <w:p w14:paraId="381F687A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34"/>
        <w:jc w:val="both"/>
        <w:rPr>
          <w:ins w:id="232" w:author="Lizzie Timmins (NESO)" w:date="2024-11-05T11:45:00Z"/>
          <w:rFonts w:ascii="Arial" w:hAnsi="Arial" w:cs="Arial"/>
          <w:sz w:val="24"/>
          <w:szCs w:val="24"/>
        </w:rPr>
      </w:pPr>
      <w:ins w:id="23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Applications </w:t>
        </w:r>
        <w:r w:rsidRPr="001602BF">
          <w:rPr>
            <w:rFonts w:ascii="Arial" w:hAnsi="Arial" w:cs="Arial"/>
            <w:sz w:val="24"/>
            <w:szCs w:val="24"/>
          </w:rPr>
          <w:t xml:space="preserve">assessed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meeting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</w:t>
        </w:r>
        <w:r w:rsidRPr="001602BF">
          <w:rPr>
            <w:rFonts w:ascii="Arial" w:hAnsi="Arial" w:cs="Arial"/>
            <w:sz w:val="24"/>
            <w:szCs w:val="24"/>
          </w:rPr>
          <w:t>will be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processed 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Connections Network Design Methodology </w:t>
        </w:r>
        <w:r w:rsidRPr="001602BF">
          <w:rPr>
            <w:rFonts w:ascii="Arial" w:hAnsi="Arial" w:cs="Arial"/>
            <w:sz w:val="24"/>
            <w:szCs w:val="24"/>
          </w:rPr>
          <w:t>and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Project Designation Methodology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27F7EAD6" w14:textId="68764F26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3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CF8D766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35" w:author="Lizzie Timmins (NESO)" w:date="2024-11-05T11:45:00Z"/>
          <w:rFonts w:ascii="Arial" w:hAnsi="Arial" w:cs="Arial"/>
          <w:sz w:val="24"/>
          <w:szCs w:val="24"/>
        </w:rPr>
      </w:pPr>
      <w:ins w:id="23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Offer </w:t>
        </w:r>
      </w:ins>
    </w:p>
    <w:p w14:paraId="216C6515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237" w:author="Lizzie Timmins (NESO)" w:date="2024-11-05T11:45:00Z"/>
          <w:rFonts w:ascii="Arial" w:hAnsi="Arial" w:cs="Arial"/>
          <w:sz w:val="24"/>
          <w:szCs w:val="24"/>
        </w:rPr>
      </w:pPr>
    </w:p>
    <w:p w14:paraId="566EA86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8" w:author="Lizzie Timmins (NESO)" w:date="2024-11-05T11:45:00Z"/>
          <w:rFonts w:ascii="Arial" w:hAnsi="Arial" w:cs="Arial"/>
          <w:sz w:val="24"/>
          <w:szCs w:val="24"/>
        </w:rPr>
      </w:pPr>
      <w:ins w:id="23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. Where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includes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will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involved, than one which does not include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6E3E4B3B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40" w:author="Lizzie Timmins (NESO)" w:date="2024-11-05T11:45:00Z"/>
          <w:rFonts w:ascii="Arial" w:hAnsi="Arial" w:cs="Arial"/>
          <w:sz w:val="24"/>
          <w:szCs w:val="24"/>
        </w:rPr>
      </w:pPr>
    </w:p>
    <w:p w14:paraId="66D906E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41" w:author="Lizzie Timmins (NESO)" w:date="2024-11-05T11:45:00Z"/>
          <w:rFonts w:ascii="Arial" w:hAnsi="Arial" w:cs="Arial"/>
          <w:sz w:val="24"/>
          <w:szCs w:val="24"/>
        </w:rPr>
      </w:pPr>
      <w:ins w:id="24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but will not have the full details in the Appendices and will include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, the effect of which is to make all the rights and obligations conditional until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is accepted. A connection location and date will be provided but only on an indicative basis and the connection date and location will only be confirmed (with all the other details)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following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2EEA981F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43" w:author="Lizzie Timmins (NESO)" w:date="2024-11-05T11:45:00Z"/>
          <w:rFonts w:ascii="Arial" w:hAnsi="Arial" w:cs="Arial"/>
          <w:sz w:val="24"/>
          <w:szCs w:val="24"/>
        </w:rPr>
      </w:pPr>
    </w:p>
    <w:p w14:paraId="78DAACAF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44" w:author="Lizzie Timmins (NESO)" w:date="2024-11-05T11:45:00Z"/>
          <w:rFonts w:ascii="Arial" w:hAnsi="Arial" w:cs="Arial"/>
          <w:sz w:val="24"/>
          <w:szCs w:val="24"/>
        </w:rPr>
      </w:pPr>
      <w:ins w:id="24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There is an exception to Paragraph 17.12.2 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has been included. In that case, whilst the rights and obligations remain conditional, the connection date and connection location of, as appropriate,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Interface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may be provided and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and any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made on the basis of these subject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lastRenderedPageBreak/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being applied for and accepted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Applicant </w:t>
        </w:r>
        <w:r w:rsidRPr="001602BF">
          <w:rPr>
            <w:rFonts w:ascii="Arial" w:hAnsi="Arial" w:cs="Arial"/>
            <w:sz w:val="24"/>
            <w:szCs w:val="24"/>
          </w:rPr>
          <w:t xml:space="preserve">in the timescales specified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81FA41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940" w:hanging="940"/>
        <w:jc w:val="both"/>
        <w:rPr>
          <w:ins w:id="246" w:author="Lizzie Timmins (NESO)" w:date="2024-11-05T11:45:00Z"/>
          <w:rFonts w:ascii="Arial" w:hAnsi="Arial" w:cs="Arial"/>
          <w:sz w:val="24"/>
          <w:szCs w:val="24"/>
        </w:rPr>
      </w:pPr>
    </w:p>
    <w:p w14:paraId="70E7038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47" w:author="Lizzie Timmins (NESO)" w:date="2024-11-05T11:45:00Z"/>
          <w:rFonts w:ascii="Arial" w:hAnsi="Arial" w:cs="Arial"/>
          <w:sz w:val="24"/>
          <w:szCs w:val="24"/>
        </w:rPr>
      </w:pPr>
      <w:ins w:id="24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 </w:t>
        </w:r>
      </w:ins>
    </w:p>
    <w:p w14:paraId="698072DE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249" w:author="Lizzie Timmins (NESO)" w:date="2024-11-05T11:45:00Z"/>
          <w:rFonts w:ascii="Arial" w:hAnsi="Arial" w:cs="Arial"/>
          <w:sz w:val="24"/>
          <w:szCs w:val="24"/>
        </w:rPr>
      </w:pPr>
      <w:ins w:id="25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7FC39A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Any </w:t>
        </w:r>
        <w:r w:rsidRPr="001602BF">
          <w:rPr>
            <w:rFonts w:ascii="Arial" w:hAnsi="Arial" w:cs="Arial"/>
            <w:sz w:val="24"/>
            <w:szCs w:val="24"/>
          </w:rPr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Offers </w:t>
        </w:r>
        <w:r w:rsidRPr="001602BF">
          <w:rPr>
            <w:rFonts w:ascii="Arial" w:hAnsi="Arial" w:cs="Arial"/>
            <w:sz w:val="24"/>
            <w:szCs w:val="24"/>
          </w:rPr>
          <w:t xml:space="preserve">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, in the timescales for this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E09D60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5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A6545E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5" w:author="Lizzie Timmins (NESO)" w:date="2024-11-05T11:45:00Z"/>
          <w:rFonts w:ascii="Arial" w:hAnsi="Arial" w:cs="Arial"/>
          <w:sz w:val="24"/>
          <w:szCs w:val="24"/>
        </w:rPr>
      </w:pPr>
      <w:ins w:id="25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shall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>and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 a connection date and location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Works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Programme </w:t>
        </w:r>
        <w:r w:rsidRPr="001602BF">
          <w:rPr>
            <w:rFonts w:ascii="Arial" w:hAnsi="Arial" w:cs="Arial"/>
            <w:sz w:val="24"/>
            <w:szCs w:val="24"/>
          </w:rPr>
          <w:t>in respect of this.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</w:t>
        </w:r>
      </w:ins>
    </w:p>
    <w:p w14:paraId="0A387E73" w14:textId="77777777" w:rsidR="000D1A21" w:rsidRPr="001602BF" w:rsidRDefault="000D1A21" w:rsidP="000D1A21">
      <w:pPr>
        <w:pStyle w:val="ListParagraph"/>
        <w:ind w:left="1985" w:hanging="1276"/>
        <w:rPr>
          <w:ins w:id="25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457C4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8" w:author="Lizzie Timmins (NESO)" w:date="2024-11-05T11:45:00Z"/>
          <w:rFonts w:ascii="Arial" w:hAnsi="Arial" w:cs="Arial"/>
          <w:sz w:val="24"/>
          <w:szCs w:val="24"/>
        </w:rPr>
      </w:pPr>
      <w:ins w:id="25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If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Applicant </w:t>
        </w:r>
        <w:r w:rsidRPr="001602BF">
          <w:rPr>
            <w:rFonts w:ascii="Arial" w:hAnsi="Arial" w:cs="Arial"/>
            <w:sz w:val="24"/>
            <w:szCs w:val="24"/>
          </w:rPr>
          <w:t>has already accepted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Offer</w:t>
        </w:r>
        <w:r w:rsidRPr="001602BF">
          <w:rPr>
            <w:rFonts w:ascii="Arial" w:hAnsi="Arial" w:cs="Arial"/>
            <w:sz w:val="24"/>
            <w:szCs w:val="24"/>
          </w:rPr>
          <w:t>,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Offer</w:t>
        </w:r>
        <w:r w:rsidRPr="001602BF">
          <w:rPr>
            <w:rFonts w:ascii="Arial" w:hAnsi="Arial" w:cs="Arial"/>
            <w:sz w:val="24"/>
            <w:szCs w:val="24"/>
          </w:rPr>
          <w:t xml:space="preserve"> to, inter alia, remove the effect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 and on acceptance the rights and obligations (including in respect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Cancellation Charges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Final Sums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Queue Management Process</w:t>
        </w:r>
        <w:r w:rsidRPr="001602BF">
          <w:rPr>
            <w:rFonts w:ascii="Arial" w:hAnsi="Arial" w:cs="Arial"/>
            <w:sz w:val="24"/>
            <w:szCs w:val="24"/>
          </w:rPr>
          <w:t xml:space="preserve">) will apply. </w:t>
        </w:r>
      </w:ins>
    </w:p>
    <w:p w14:paraId="260A76AE" w14:textId="77777777" w:rsidR="000D1A21" w:rsidRPr="001602BF" w:rsidRDefault="000D1A21" w:rsidP="000D1A21">
      <w:pPr>
        <w:pStyle w:val="ListParagraph"/>
        <w:ind w:left="1985" w:hanging="1276"/>
        <w:rPr>
          <w:ins w:id="26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A77C04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61" w:author="Lizzie Timmins (NESO)" w:date="2024-11-05T11:45:00Z"/>
          <w:rFonts w:ascii="Arial" w:hAnsi="Arial" w:cs="Arial"/>
          <w:sz w:val="24"/>
          <w:szCs w:val="24"/>
        </w:rPr>
      </w:pPr>
      <w:ins w:id="262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Any dispute between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to 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>, meets the requirements at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17.7.2 and 17.7.3 and/or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conforms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shall be treated as an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Other Dispute</w:t>
        </w:r>
        <w:r w:rsidRPr="001602BF">
          <w:rPr>
            <w:rFonts w:ascii="Arial" w:hAnsi="Arial" w:cs="Arial"/>
            <w:sz w:val="24"/>
            <w:szCs w:val="24"/>
          </w:rPr>
          <w:t xml:space="preserve"> in accordance with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 7. </w:t>
        </w:r>
      </w:ins>
    </w:p>
    <w:p w14:paraId="5F179604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63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26E302FA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6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DF5FD65" w14:textId="77777777" w:rsidR="000D1A21" w:rsidRPr="001602BF" w:rsidRDefault="000D1A21" w:rsidP="000D1A21">
      <w:pPr>
        <w:spacing w:after="0" w:line="240" w:lineRule="auto"/>
        <w:ind w:left="720" w:hanging="720"/>
        <w:jc w:val="both"/>
        <w:rPr>
          <w:ins w:id="265" w:author="Lizzie Timmins (NESO)" w:date="2024-11-05T11:45:00Z"/>
        </w:rPr>
      </w:pPr>
      <w:ins w:id="266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End of Section 17</w:t>
        </w:r>
      </w:ins>
    </w:p>
    <w:p w14:paraId="30101C1B" w14:textId="1FF338FA" w:rsidR="00826CFD" w:rsidRPr="000D1A21" w:rsidRDefault="00826CFD" w:rsidP="000D1A21"/>
    <w:sectPr w:rsidR="00826CFD" w:rsidRPr="000D1A21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6353F" w14:textId="77777777" w:rsidR="002875C9" w:rsidRDefault="002875C9" w:rsidP="005E4CD6">
      <w:pPr>
        <w:spacing w:after="0" w:line="240" w:lineRule="auto"/>
      </w:pPr>
      <w:r>
        <w:separator/>
      </w:r>
    </w:p>
  </w:endnote>
  <w:endnote w:type="continuationSeparator" w:id="0">
    <w:p w14:paraId="294C0711" w14:textId="77777777" w:rsidR="002875C9" w:rsidRDefault="002875C9" w:rsidP="005E4CD6">
      <w:pPr>
        <w:spacing w:after="0" w:line="240" w:lineRule="auto"/>
      </w:pPr>
      <w:r>
        <w:continuationSeparator/>
      </w:r>
    </w:p>
  </w:endnote>
  <w:endnote w:type="continuationNotice" w:id="1">
    <w:p w14:paraId="7C72BCFB" w14:textId="77777777" w:rsidR="002875C9" w:rsidRDefault="002875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7F289B61" w:rsidR="00560EB5" w:rsidRDefault="00380B26" w:rsidP="00380B26">
    <w:pPr>
      <w:pStyle w:val="Footer"/>
      <w:jc w:val="right"/>
    </w:pPr>
    <w:r w:rsidRPr="00BF1EAE">
      <w:rPr>
        <w:noProof/>
      </w:rPr>
      <w:t>V1.0</w:t>
    </w:r>
    <w:r w:rsidR="00AC35D4">
      <w:rPr>
        <w:noProof/>
      </w:rPr>
      <w:t>1</w:t>
    </w:r>
    <w:r w:rsidRPr="00BF1EAE">
      <w:rPr>
        <w:noProof/>
      </w:rPr>
      <w:t xml:space="preserve"> 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E39B6" w14:textId="77777777" w:rsidR="002875C9" w:rsidRDefault="002875C9" w:rsidP="005E4CD6">
      <w:pPr>
        <w:spacing w:after="0" w:line="240" w:lineRule="auto"/>
      </w:pPr>
      <w:r>
        <w:separator/>
      </w:r>
    </w:p>
  </w:footnote>
  <w:footnote w:type="continuationSeparator" w:id="0">
    <w:p w14:paraId="10740A48" w14:textId="77777777" w:rsidR="002875C9" w:rsidRDefault="002875C9" w:rsidP="005E4CD6">
      <w:pPr>
        <w:spacing w:after="0" w:line="240" w:lineRule="auto"/>
      </w:pPr>
      <w:r>
        <w:continuationSeparator/>
      </w:r>
    </w:p>
  </w:footnote>
  <w:footnote w:type="continuationNotice" w:id="1">
    <w:p w14:paraId="7B773E7F" w14:textId="77777777" w:rsidR="002875C9" w:rsidRDefault="002875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4541" w14:textId="1A2AA59F" w:rsidR="00560EB5" w:rsidRDefault="005073AF">
    <w:pPr>
      <w:pStyle w:val="Header"/>
    </w:pPr>
    <w:r>
      <w:t>V1.0</w:t>
    </w:r>
    <w:r w:rsidR="004C59C6">
      <w:t>1</w:t>
    </w:r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4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20952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2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6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7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3" w15:restartNumberingAfterBreak="0">
    <w:nsid w:val="519867F5"/>
    <w:multiLevelType w:val="multilevel"/>
    <w:tmpl w:val="2F08C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5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7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6F8629DD"/>
    <w:multiLevelType w:val="hybridMultilevel"/>
    <w:tmpl w:val="1A1292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EE64F1"/>
    <w:multiLevelType w:val="hybridMultilevel"/>
    <w:tmpl w:val="883CD348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1586482">
    <w:abstractNumId w:val="26"/>
  </w:num>
  <w:num w:numId="2" w16cid:durableId="1828159249">
    <w:abstractNumId w:val="24"/>
  </w:num>
  <w:num w:numId="3" w16cid:durableId="1806120913">
    <w:abstractNumId w:val="20"/>
  </w:num>
  <w:num w:numId="4" w16cid:durableId="383022270">
    <w:abstractNumId w:val="2"/>
  </w:num>
  <w:num w:numId="5" w16cid:durableId="1007750792">
    <w:abstractNumId w:val="16"/>
  </w:num>
  <w:num w:numId="6" w16cid:durableId="211507964">
    <w:abstractNumId w:val="14"/>
  </w:num>
  <w:num w:numId="7" w16cid:durableId="1805149707">
    <w:abstractNumId w:val="8"/>
  </w:num>
  <w:num w:numId="8" w16cid:durableId="352194176">
    <w:abstractNumId w:val="29"/>
  </w:num>
  <w:num w:numId="9" w16cid:durableId="1206455106">
    <w:abstractNumId w:val="4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1"/>
  </w:num>
  <w:num w:numId="13" w16cid:durableId="2083872483">
    <w:abstractNumId w:val="19"/>
  </w:num>
  <w:num w:numId="14" w16cid:durableId="1056707333">
    <w:abstractNumId w:val="6"/>
  </w:num>
  <w:num w:numId="15" w16cid:durableId="2103335646">
    <w:abstractNumId w:val="22"/>
  </w:num>
  <w:num w:numId="16" w16cid:durableId="829637566">
    <w:abstractNumId w:val="9"/>
  </w:num>
  <w:num w:numId="17" w16cid:durableId="155147727">
    <w:abstractNumId w:val="10"/>
  </w:num>
  <w:num w:numId="18" w16cid:durableId="22948650">
    <w:abstractNumId w:val="30"/>
  </w:num>
  <w:num w:numId="19" w16cid:durableId="1768113685">
    <w:abstractNumId w:val="7"/>
  </w:num>
  <w:num w:numId="20" w16cid:durableId="1652098224">
    <w:abstractNumId w:val="15"/>
  </w:num>
  <w:num w:numId="21" w16cid:durableId="457064178">
    <w:abstractNumId w:val="18"/>
  </w:num>
  <w:num w:numId="22" w16cid:durableId="82382169">
    <w:abstractNumId w:val="13"/>
  </w:num>
  <w:num w:numId="23" w16cid:durableId="1873492060">
    <w:abstractNumId w:val="25"/>
  </w:num>
  <w:num w:numId="24" w16cid:durableId="734165287">
    <w:abstractNumId w:val="11"/>
  </w:num>
  <w:num w:numId="25" w16cid:durableId="628974777">
    <w:abstractNumId w:val="27"/>
  </w:num>
  <w:num w:numId="26" w16cid:durableId="1201478940">
    <w:abstractNumId w:val="28"/>
  </w:num>
  <w:num w:numId="27" w16cid:durableId="166751713">
    <w:abstractNumId w:val="12"/>
  </w:num>
  <w:num w:numId="28" w16cid:durableId="2089959490">
    <w:abstractNumId w:val="17"/>
  </w:num>
  <w:num w:numId="29" w16cid:durableId="1334452991">
    <w:abstractNumId w:val="3"/>
  </w:num>
  <w:num w:numId="30" w16cid:durableId="1064907925">
    <w:abstractNumId w:val="31"/>
  </w:num>
  <w:num w:numId="31" w16cid:durableId="1697081119">
    <w:abstractNumId w:val="23"/>
  </w:num>
  <w:num w:numId="32" w16cid:durableId="1849169844">
    <w:abstractNumId w:val="32"/>
  </w:num>
  <w:num w:numId="33" w16cid:durableId="189507164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zzie Timmins (NESO)">
    <w15:presenceInfo w15:providerId="AD" w15:userId="S::Elizabeth.Timmins2@uk.nationalgrid.com::f973860e-8165-47fd-b728-de4cc0698fc7"/>
  </w15:person>
  <w15:person w15:author="Alice Taylor (NESO)">
    <w15:presenceInfo w15:providerId="AD" w15:userId="S::Alice.Taylor@uk.nationalgrid.com::e1711239-42c9-44ef-ba04-575fea90417b"/>
  </w15:person>
  <w15:person w15:author="Tammy Meek (NESO)">
    <w15:presenceInfo w15:providerId="AD" w15:userId="S::Tametha.Meek@uk.nationalgrid.com::eefb1dd3-9887-4df0-a8e6-b4c0d5ff3d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ocumentProtection w:edit="readOnly" w:enforcement="1" w:cryptProviderType="rsaAES" w:cryptAlgorithmClass="hash" w:cryptAlgorithmType="typeAny" w:cryptAlgorithmSid="14" w:cryptSpinCount="100000" w:hash="sc+KPpCtM2Kci/EUpynY4sKJA/kxFyt0INYJcFGpAe4XS0AY+odoMduUE/KGd7mPuKRaG8853Mh/AYcVquqRAw==" w:salt="LK6//6sgPTSuHPVsW9RkJ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F0"/>
    <w:rsid w:val="00001157"/>
    <w:rsid w:val="00001FEA"/>
    <w:rsid w:val="0000233D"/>
    <w:rsid w:val="000036AD"/>
    <w:rsid w:val="000037AB"/>
    <w:rsid w:val="0000431F"/>
    <w:rsid w:val="000061C1"/>
    <w:rsid w:val="00006F20"/>
    <w:rsid w:val="00007398"/>
    <w:rsid w:val="00010AF3"/>
    <w:rsid w:val="00011028"/>
    <w:rsid w:val="00011C02"/>
    <w:rsid w:val="000120D1"/>
    <w:rsid w:val="000126CA"/>
    <w:rsid w:val="00012A34"/>
    <w:rsid w:val="00013C78"/>
    <w:rsid w:val="00013C7C"/>
    <w:rsid w:val="0001497C"/>
    <w:rsid w:val="00014AA3"/>
    <w:rsid w:val="00015A05"/>
    <w:rsid w:val="0001678E"/>
    <w:rsid w:val="00020AF9"/>
    <w:rsid w:val="00021C29"/>
    <w:rsid w:val="00021CD8"/>
    <w:rsid w:val="00022A65"/>
    <w:rsid w:val="00024012"/>
    <w:rsid w:val="00024668"/>
    <w:rsid w:val="000267C9"/>
    <w:rsid w:val="0002709A"/>
    <w:rsid w:val="00027124"/>
    <w:rsid w:val="00027AE6"/>
    <w:rsid w:val="00027EEC"/>
    <w:rsid w:val="00031A5D"/>
    <w:rsid w:val="00031E8D"/>
    <w:rsid w:val="000325C4"/>
    <w:rsid w:val="0003307C"/>
    <w:rsid w:val="000343DF"/>
    <w:rsid w:val="00034B4A"/>
    <w:rsid w:val="00035B2F"/>
    <w:rsid w:val="00037704"/>
    <w:rsid w:val="000378F8"/>
    <w:rsid w:val="00041A29"/>
    <w:rsid w:val="00041B39"/>
    <w:rsid w:val="00042C82"/>
    <w:rsid w:val="000453B1"/>
    <w:rsid w:val="0004560B"/>
    <w:rsid w:val="00047515"/>
    <w:rsid w:val="00050C1E"/>
    <w:rsid w:val="0005143D"/>
    <w:rsid w:val="00051CC2"/>
    <w:rsid w:val="000522CA"/>
    <w:rsid w:val="00053D6C"/>
    <w:rsid w:val="00054710"/>
    <w:rsid w:val="000566CE"/>
    <w:rsid w:val="00056B47"/>
    <w:rsid w:val="000605A1"/>
    <w:rsid w:val="00060666"/>
    <w:rsid w:val="000606A2"/>
    <w:rsid w:val="000609B3"/>
    <w:rsid w:val="00060E6B"/>
    <w:rsid w:val="000628BD"/>
    <w:rsid w:val="00064B59"/>
    <w:rsid w:val="00066787"/>
    <w:rsid w:val="00066D1F"/>
    <w:rsid w:val="00066EF6"/>
    <w:rsid w:val="000715D2"/>
    <w:rsid w:val="0007204C"/>
    <w:rsid w:val="00072779"/>
    <w:rsid w:val="00072954"/>
    <w:rsid w:val="00073461"/>
    <w:rsid w:val="00073529"/>
    <w:rsid w:val="00074649"/>
    <w:rsid w:val="000754A2"/>
    <w:rsid w:val="0007564E"/>
    <w:rsid w:val="00076075"/>
    <w:rsid w:val="00077286"/>
    <w:rsid w:val="00077CEF"/>
    <w:rsid w:val="000800D0"/>
    <w:rsid w:val="00082956"/>
    <w:rsid w:val="00083EA1"/>
    <w:rsid w:val="00084727"/>
    <w:rsid w:val="00084A67"/>
    <w:rsid w:val="00085B51"/>
    <w:rsid w:val="00087536"/>
    <w:rsid w:val="000902E3"/>
    <w:rsid w:val="0009050B"/>
    <w:rsid w:val="00090E07"/>
    <w:rsid w:val="00091F62"/>
    <w:rsid w:val="000920B1"/>
    <w:rsid w:val="00093C53"/>
    <w:rsid w:val="00093F3C"/>
    <w:rsid w:val="0009770D"/>
    <w:rsid w:val="00097868"/>
    <w:rsid w:val="000A134F"/>
    <w:rsid w:val="000A17EE"/>
    <w:rsid w:val="000A23C7"/>
    <w:rsid w:val="000A30C9"/>
    <w:rsid w:val="000A3799"/>
    <w:rsid w:val="000A58A7"/>
    <w:rsid w:val="000A63A2"/>
    <w:rsid w:val="000A6AFE"/>
    <w:rsid w:val="000A75D3"/>
    <w:rsid w:val="000A7E7A"/>
    <w:rsid w:val="000A7EF2"/>
    <w:rsid w:val="000B156B"/>
    <w:rsid w:val="000B4952"/>
    <w:rsid w:val="000B5271"/>
    <w:rsid w:val="000B55BF"/>
    <w:rsid w:val="000B5C9D"/>
    <w:rsid w:val="000B602B"/>
    <w:rsid w:val="000B6CA1"/>
    <w:rsid w:val="000B6CBF"/>
    <w:rsid w:val="000B7104"/>
    <w:rsid w:val="000B734B"/>
    <w:rsid w:val="000B79E2"/>
    <w:rsid w:val="000C0205"/>
    <w:rsid w:val="000C20AC"/>
    <w:rsid w:val="000C3720"/>
    <w:rsid w:val="000C3AFC"/>
    <w:rsid w:val="000C3C99"/>
    <w:rsid w:val="000C3F0C"/>
    <w:rsid w:val="000C4961"/>
    <w:rsid w:val="000C51A9"/>
    <w:rsid w:val="000C528F"/>
    <w:rsid w:val="000C541A"/>
    <w:rsid w:val="000C5424"/>
    <w:rsid w:val="000C556E"/>
    <w:rsid w:val="000C5E8B"/>
    <w:rsid w:val="000C6538"/>
    <w:rsid w:val="000C7D88"/>
    <w:rsid w:val="000D05AA"/>
    <w:rsid w:val="000D1200"/>
    <w:rsid w:val="000D1A21"/>
    <w:rsid w:val="000D1D1B"/>
    <w:rsid w:val="000D1DCE"/>
    <w:rsid w:val="000D1DF4"/>
    <w:rsid w:val="000D23DC"/>
    <w:rsid w:val="000D35EF"/>
    <w:rsid w:val="000D361D"/>
    <w:rsid w:val="000D45DE"/>
    <w:rsid w:val="000D4723"/>
    <w:rsid w:val="000D48C0"/>
    <w:rsid w:val="000D5CC0"/>
    <w:rsid w:val="000D6A01"/>
    <w:rsid w:val="000D6B77"/>
    <w:rsid w:val="000D7E73"/>
    <w:rsid w:val="000E0FF0"/>
    <w:rsid w:val="000E1F46"/>
    <w:rsid w:val="000E316C"/>
    <w:rsid w:val="000E35B0"/>
    <w:rsid w:val="000E4C9A"/>
    <w:rsid w:val="000E4EE3"/>
    <w:rsid w:val="000E4F52"/>
    <w:rsid w:val="000E554A"/>
    <w:rsid w:val="000E5A42"/>
    <w:rsid w:val="000E5AFF"/>
    <w:rsid w:val="000E7AEE"/>
    <w:rsid w:val="000F018A"/>
    <w:rsid w:val="000F0BA5"/>
    <w:rsid w:val="000F1538"/>
    <w:rsid w:val="000F157B"/>
    <w:rsid w:val="000F1F06"/>
    <w:rsid w:val="000F29FE"/>
    <w:rsid w:val="000F2DF1"/>
    <w:rsid w:val="000F352B"/>
    <w:rsid w:val="000F39F8"/>
    <w:rsid w:val="000F40E1"/>
    <w:rsid w:val="000F4538"/>
    <w:rsid w:val="000F49BD"/>
    <w:rsid w:val="000F4FC2"/>
    <w:rsid w:val="000F657A"/>
    <w:rsid w:val="000F6D8D"/>
    <w:rsid w:val="00100B8E"/>
    <w:rsid w:val="0010168F"/>
    <w:rsid w:val="00101AD0"/>
    <w:rsid w:val="00101B5B"/>
    <w:rsid w:val="00101E49"/>
    <w:rsid w:val="00102AD9"/>
    <w:rsid w:val="00102DF3"/>
    <w:rsid w:val="001032E3"/>
    <w:rsid w:val="001052EC"/>
    <w:rsid w:val="001056AA"/>
    <w:rsid w:val="001075DD"/>
    <w:rsid w:val="00107AA1"/>
    <w:rsid w:val="00110721"/>
    <w:rsid w:val="00110AF8"/>
    <w:rsid w:val="0011136A"/>
    <w:rsid w:val="001119EB"/>
    <w:rsid w:val="00111A0A"/>
    <w:rsid w:val="00111FF5"/>
    <w:rsid w:val="00112994"/>
    <w:rsid w:val="00112A20"/>
    <w:rsid w:val="00112EBD"/>
    <w:rsid w:val="001132A1"/>
    <w:rsid w:val="00114186"/>
    <w:rsid w:val="001146A9"/>
    <w:rsid w:val="00114E41"/>
    <w:rsid w:val="0011569A"/>
    <w:rsid w:val="00116054"/>
    <w:rsid w:val="00117E94"/>
    <w:rsid w:val="0012044F"/>
    <w:rsid w:val="00123032"/>
    <w:rsid w:val="001235AC"/>
    <w:rsid w:val="001236D1"/>
    <w:rsid w:val="00123AC4"/>
    <w:rsid w:val="00123F1B"/>
    <w:rsid w:val="00124AB2"/>
    <w:rsid w:val="0012588D"/>
    <w:rsid w:val="00125D02"/>
    <w:rsid w:val="00126DD5"/>
    <w:rsid w:val="00127388"/>
    <w:rsid w:val="00127B13"/>
    <w:rsid w:val="0012EC22"/>
    <w:rsid w:val="0013060E"/>
    <w:rsid w:val="00132450"/>
    <w:rsid w:val="00133BAC"/>
    <w:rsid w:val="00134EA6"/>
    <w:rsid w:val="00134F4F"/>
    <w:rsid w:val="00135397"/>
    <w:rsid w:val="00135703"/>
    <w:rsid w:val="0013576A"/>
    <w:rsid w:val="00137712"/>
    <w:rsid w:val="00137B4F"/>
    <w:rsid w:val="00142F87"/>
    <w:rsid w:val="00143688"/>
    <w:rsid w:val="00143887"/>
    <w:rsid w:val="00144243"/>
    <w:rsid w:val="0014553D"/>
    <w:rsid w:val="00145D88"/>
    <w:rsid w:val="0014682C"/>
    <w:rsid w:val="00146B11"/>
    <w:rsid w:val="001513FD"/>
    <w:rsid w:val="001518AA"/>
    <w:rsid w:val="00151A37"/>
    <w:rsid w:val="001522BD"/>
    <w:rsid w:val="00153028"/>
    <w:rsid w:val="00153169"/>
    <w:rsid w:val="0015380A"/>
    <w:rsid w:val="001545C1"/>
    <w:rsid w:val="00155C47"/>
    <w:rsid w:val="0015630E"/>
    <w:rsid w:val="00156FC5"/>
    <w:rsid w:val="00157D5A"/>
    <w:rsid w:val="001602BF"/>
    <w:rsid w:val="00161619"/>
    <w:rsid w:val="00161E10"/>
    <w:rsid w:val="001636F9"/>
    <w:rsid w:val="00164CFB"/>
    <w:rsid w:val="00165001"/>
    <w:rsid w:val="0016567B"/>
    <w:rsid w:val="001656FF"/>
    <w:rsid w:val="001658B5"/>
    <w:rsid w:val="00165B5B"/>
    <w:rsid w:val="00165FFB"/>
    <w:rsid w:val="00166FDD"/>
    <w:rsid w:val="00167377"/>
    <w:rsid w:val="001673C2"/>
    <w:rsid w:val="00170010"/>
    <w:rsid w:val="001702F6"/>
    <w:rsid w:val="001709B3"/>
    <w:rsid w:val="001713EF"/>
    <w:rsid w:val="00171CE3"/>
    <w:rsid w:val="00171FCF"/>
    <w:rsid w:val="00172BF3"/>
    <w:rsid w:val="001741DD"/>
    <w:rsid w:val="0017663A"/>
    <w:rsid w:val="0017674F"/>
    <w:rsid w:val="00176E9D"/>
    <w:rsid w:val="00176EC5"/>
    <w:rsid w:val="00177256"/>
    <w:rsid w:val="001778AF"/>
    <w:rsid w:val="00177C13"/>
    <w:rsid w:val="00182ACE"/>
    <w:rsid w:val="00182C8C"/>
    <w:rsid w:val="00183455"/>
    <w:rsid w:val="00183C78"/>
    <w:rsid w:val="00184BA8"/>
    <w:rsid w:val="00184BD1"/>
    <w:rsid w:val="00184C7B"/>
    <w:rsid w:val="00184F80"/>
    <w:rsid w:val="001853F0"/>
    <w:rsid w:val="00185B12"/>
    <w:rsid w:val="00185CD3"/>
    <w:rsid w:val="00186637"/>
    <w:rsid w:val="00186665"/>
    <w:rsid w:val="00186A29"/>
    <w:rsid w:val="00186F0A"/>
    <w:rsid w:val="001907C4"/>
    <w:rsid w:val="001915F4"/>
    <w:rsid w:val="00191F72"/>
    <w:rsid w:val="001937ED"/>
    <w:rsid w:val="00193E1A"/>
    <w:rsid w:val="0019426A"/>
    <w:rsid w:val="00194AD7"/>
    <w:rsid w:val="00194EF8"/>
    <w:rsid w:val="001951A0"/>
    <w:rsid w:val="00195478"/>
    <w:rsid w:val="00195903"/>
    <w:rsid w:val="00195B56"/>
    <w:rsid w:val="00197A14"/>
    <w:rsid w:val="001A0632"/>
    <w:rsid w:val="001A098F"/>
    <w:rsid w:val="001A27EB"/>
    <w:rsid w:val="001A34EE"/>
    <w:rsid w:val="001A5192"/>
    <w:rsid w:val="001B26BD"/>
    <w:rsid w:val="001B3DC2"/>
    <w:rsid w:val="001B3F79"/>
    <w:rsid w:val="001B414E"/>
    <w:rsid w:val="001B46E0"/>
    <w:rsid w:val="001B4756"/>
    <w:rsid w:val="001B51BA"/>
    <w:rsid w:val="001B5FF0"/>
    <w:rsid w:val="001B73D0"/>
    <w:rsid w:val="001C052E"/>
    <w:rsid w:val="001C09C6"/>
    <w:rsid w:val="001C0E87"/>
    <w:rsid w:val="001C125F"/>
    <w:rsid w:val="001C15FA"/>
    <w:rsid w:val="001C1794"/>
    <w:rsid w:val="001C29E7"/>
    <w:rsid w:val="001C3646"/>
    <w:rsid w:val="001C3933"/>
    <w:rsid w:val="001C3AC3"/>
    <w:rsid w:val="001C407C"/>
    <w:rsid w:val="001C53B1"/>
    <w:rsid w:val="001C5C6F"/>
    <w:rsid w:val="001C6638"/>
    <w:rsid w:val="001C6FCD"/>
    <w:rsid w:val="001C70E6"/>
    <w:rsid w:val="001D119F"/>
    <w:rsid w:val="001D1492"/>
    <w:rsid w:val="001D15D3"/>
    <w:rsid w:val="001D21CA"/>
    <w:rsid w:val="001D269F"/>
    <w:rsid w:val="001D2DBF"/>
    <w:rsid w:val="001D3142"/>
    <w:rsid w:val="001D3CC2"/>
    <w:rsid w:val="001D48D2"/>
    <w:rsid w:val="001D5150"/>
    <w:rsid w:val="001D6522"/>
    <w:rsid w:val="001D67FB"/>
    <w:rsid w:val="001DBF08"/>
    <w:rsid w:val="001E0C24"/>
    <w:rsid w:val="001E0EC8"/>
    <w:rsid w:val="001E1D0A"/>
    <w:rsid w:val="001E21B3"/>
    <w:rsid w:val="001E38C8"/>
    <w:rsid w:val="001E52D7"/>
    <w:rsid w:val="001E65AE"/>
    <w:rsid w:val="001E6893"/>
    <w:rsid w:val="001F0265"/>
    <w:rsid w:val="001F02D2"/>
    <w:rsid w:val="001F1863"/>
    <w:rsid w:val="001F1F0E"/>
    <w:rsid w:val="001F2191"/>
    <w:rsid w:val="001F2994"/>
    <w:rsid w:val="001F2DB9"/>
    <w:rsid w:val="001F4D8C"/>
    <w:rsid w:val="001F4DA7"/>
    <w:rsid w:val="001F52A3"/>
    <w:rsid w:val="001F5789"/>
    <w:rsid w:val="001F58B5"/>
    <w:rsid w:val="001F5C39"/>
    <w:rsid w:val="001F64C6"/>
    <w:rsid w:val="001F7017"/>
    <w:rsid w:val="001F7AD4"/>
    <w:rsid w:val="001F7CA4"/>
    <w:rsid w:val="002005EE"/>
    <w:rsid w:val="0020157D"/>
    <w:rsid w:val="00202694"/>
    <w:rsid w:val="002029D1"/>
    <w:rsid w:val="00205777"/>
    <w:rsid w:val="002061EB"/>
    <w:rsid w:val="00206D46"/>
    <w:rsid w:val="00207E6C"/>
    <w:rsid w:val="00210143"/>
    <w:rsid w:val="00210774"/>
    <w:rsid w:val="00211BF5"/>
    <w:rsid w:val="00212566"/>
    <w:rsid w:val="00212B36"/>
    <w:rsid w:val="002171A8"/>
    <w:rsid w:val="00220B8B"/>
    <w:rsid w:val="00222CF5"/>
    <w:rsid w:val="00223FDF"/>
    <w:rsid w:val="0022457A"/>
    <w:rsid w:val="00225097"/>
    <w:rsid w:val="002255A8"/>
    <w:rsid w:val="00225D3F"/>
    <w:rsid w:val="002265B1"/>
    <w:rsid w:val="00226D0D"/>
    <w:rsid w:val="002279A8"/>
    <w:rsid w:val="002279FC"/>
    <w:rsid w:val="00230111"/>
    <w:rsid w:val="002330B0"/>
    <w:rsid w:val="00233EE8"/>
    <w:rsid w:val="0023435F"/>
    <w:rsid w:val="00236326"/>
    <w:rsid w:val="00236B1B"/>
    <w:rsid w:val="00236DB7"/>
    <w:rsid w:val="002374D0"/>
    <w:rsid w:val="0023D0C7"/>
    <w:rsid w:val="00241887"/>
    <w:rsid w:val="00241EBA"/>
    <w:rsid w:val="00241F28"/>
    <w:rsid w:val="00242978"/>
    <w:rsid w:val="00242A59"/>
    <w:rsid w:val="00243901"/>
    <w:rsid w:val="00245568"/>
    <w:rsid w:val="002461E1"/>
    <w:rsid w:val="00246756"/>
    <w:rsid w:val="00250C2C"/>
    <w:rsid w:val="00250F12"/>
    <w:rsid w:val="002516C1"/>
    <w:rsid w:val="00251C9E"/>
    <w:rsid w:val="00251CFA"/>
    <w:rsid w:val="00251F9B"/>
    <w:rsid w:val="00252DBF"/>
    <w:rsid w:val="00253549"/>
    <w:rsid w:val="00253B4F"/>
    <w:rsid w:val="00253FE0"/>
    <w:rsid w:val="00253FFF"/>
    <w:rsid w:val="00254086"/>
    <w:rsid w:val="00255D7C"/>
    <w:rsid w:val="00257782"/>
    <w:rsid w:val="00260600"/>
    <w:rsid w:val="00260638"/>
    <w:rsid w:val="00260B25"/>
    <w:rsid w:val="002611BA"/>
    <w:rsid w:val="00263A45"/>
    <w:rsid w:val="00263AC1"/>
    <w:rsid w:val="00263BC6"/>
    <w:rsid w:val="0026422C"/>
    <w:rsid w:val="002645ED"/>
    <w:rsid w:val="00264D97"/>
    <w:rsid w:val="002652C1"/>
    <w:rsid w:val="002653F4"/>
    <w:rsid w:val="00265D97"/>
    <w:rsid w:val="00270BB4"/>
    <w:rsid w:val="0027327F"/>
    <w:rsid w:val="00274FE7"/>
    <w:rsid w:val="00275651"/>
    <w:rsid w:val="0027625C"/>
    <w:rsid w:val="0027715D"/>
    <w:rsid w:val="002772FB"/>
    <w:rsid w:val="00277F21"/>
    <w:rsid w:val="0028311A"/>
    <w:rsid w:val="00285489"/>
    <w:rsid w:val="002867C9"/>
    <w:rsid w:val="00286B27"/>
    <w:rsid w:val="0028720D"/>
    <w:rsid w:val="002875C9"/>
    <w:rsid w:val="00287840"/>
    <w:rsid w:val="00290D5D"/>
    <w:rsid w:val="002925E8"/>
    <w:rsid w:val="00292D99"/>
    <w:rsid w:val="002932B8"/>
    <w:rsid w:val="002934FB"/>
    <w:rsid w:val="00293D42"/>
    <w:rsid w:val="00293E53"/>
    <w:rsid w:val="00294E0A"/>
    <w:rsid w:val="00294F56"/>
    <w:rsid w:val="002951C8"/>
    <w:rsid w:val="002A0471"/>
    <w:rsid w:val="002A0E02"/>
    <w:rsid w:val="002A198F"/>
    <w:rsid w:val="002A2E85"/>
    <w:rsid w:val="002A3CCE"/>
    <w:rsid w:val="002A55C0"/>
    <w:rsid w:val="002A6BC0"/>
    <w:rsid w:val="002A75D7"/>
    <w:rsid w:val="002B02E0"/>
    <w:rsid w:val="002B135F"/>
    <w:rsid w:val="002B2139"/>
    <w:rsid w:val="002B2450"/>
    <w:rsid w:val="002B2C42"/>
    <w:rsid w:val="002B375F"/>
    <w:rsid w:val="002B4102"/>
    <w:rsid w:val="002B4211"/>
    <w:rsid w:val="002B581C"/>
    <w:rsid w:val="002B58AA"/>
    <w:rsid w:val="002B6071"/>
    <w:rsid w:val="002B6778"/>
    <w:rsid w:val="002B730A"/>
    <w:rsid w:val="002B795A"/>
    <w:rsid w:val="002C0359"/>
    <w:rsid w:val="002C14B8"/>
    <w:rsid w:val="002C18C0"/>
    <w:rsid w:val="002C1BB0"/>
    <w:rsid w:val="002C1BE4"/>
    <w:rsid w:val="002C233F"/>
    <w:rsid w:val="002C2BD6"/>
    <w:rsid w:val="002C518C"/>
    <w:rsid w:val="002C628A"/>
    <w:rsid w:val="002C6D6C"/>
    <w:rsid w:val="002C6F43"/>
    <w:rsid w:val="002C78A7"/>
    <w:rsid w:val="002D0333"/>
    <w:rsid w:val="002D08C8"/>
    <w:rsid w:val="002D2BAC"/>
    <w:rsid w:val="002D316F"/>
    <w:rsid w:val="002D3C34"/>
    <w:rsid w:val="002D3E2D"/>
    <w:rsid w:val="002D42A8"/>
    <w:rsid w:val="002D49E3"/>
    <w:rsid w:val="002D5D50"/>
    <w:rsid w:val="002D6DC8"/>
    <w:rsid w:val="002D72BE"/>
    <w:rsid w:val="002D774B"/>
    <w:rsid w:val="002D7C0E"/>
    <w:rsid w:val="002E092D"/>
    <w:rsid w:val="002E0DB2"/>
    <w:rsid w:val="002E384D"/>
    <w:rsid w:val="002E3909"/>
    <w:rsid w:val="002E65A6"/>
    <w:rsid w:val="002E77C1"/>
    <w:rsid w:val="002E7805"/>
    <w:rsid w:val="002F1E2F"/>
    <w:rsid w:val="002F1FFE"/>
    <w:rsid w:val="002F3080"/>
    <w:rsid w:val="002F3630"/>
    <w:rsid w:val="002F3FDF"/>
    <w:rsid w:val="002F4B19"/>
    <w:rsid w:val="002F4BDA"/>
    <w:rsid w:val="002F734C"/>
    <w:rsid w:val="002F76A9"/>
    <w:rsid w:val="002F79CD"/>
    <w:rsid w:val="002F7F0F"/>
    <w:rsid w:val="00300D4C"/>
    <w:rsid w:val="00300D69"/>
    <w:rsid w:val="00300DC1"/>
    <w:rsid w:val="003022DD"/>
    <w:rsid w:val="00303D87"/>
    <w:rsid w:val="00303F04"/>
    <w:rsid w:val="00305225"/>
    <w:rsid w:val="0030583D"/>
    <w:rsid w:val="00305D9D"/>
    <w:rsid w:val="00306D8D"/>
    <w:rsid w:val="00310611"/>
    <w:rsid w:val="0031128B"/>
    <w:rsid w:val="003115D4"/>
    <w:rsid w:val="00311BC8"/>
    <w:rsid w:val="00312050"/>
    <w:rsid w:val="0031540F"/>
    <w:rsid w:val="00316BBF"/>
    <w:rsid w:val="003172C8"/>
    <w:rsid w:val="003173A7"/>
    <w:rsid w:val="003174C4"/>
    <w:rsid w:val="00317963"/>
    <w:rsid w:val="00317DCF"/>
    <w:rsid w:val="00320334"/>
    <w:rsid w:val="0032038E"/>
    <w:rsid w:val="00320691"/>
    <w:rsid w:val="00320C6B"/>
    <w:rsid w:val="00321499"/>
    <w:rsid w:val="00321C97"/>
    <w:rsid w:val="00322197"/>
    <w:rsid w:val="00322EE4"/>
    <w:rsid w:val="0032576A"/>
    <w:rsid w:val="003260AA"/>
    <w:rsid w:val="00327242"/>
    <w:rsid w:val="003276C9"/>
    <w:rsid w:val="00330650"/>
    <w:rsid w:val="0033091E"/>
    <w:rsid w:val="003313B7"/>
    <w:rsid w:val="0033151E"/>
    <w:rsid w:val="00331B5F"/>
    <w:rsid w:val="00333F5D"/>
    <w:rsid w:val="00334C71"/>
    <w:rsid w:val="00335AAD"/>
    <w:rsid w:val="00336172"/>
    <w:rsid w:val="0033689B"/>
    <w:rsid w:val="00337B06"/>
    <w:rsid w:val="00340A27"/>
    <w:rsid w:val="00342644"/>
    <w:rsid w:val="0034268B"/>
    <w:rsid w:val="003437D8"/>
    <w:rsid w:val="00345585"/>
    <w:rsid w:val="00345C1F"/>
    <w:rsid w:val="00346305"/>
    <w:rsid w:val="003463A7"/>
    <w:rsid w:val="00347972"/>
    <w:rsid w:val="00347F1B"/>
    <w:rsid w:val="00347FCA"/>
    <w:rsid w:val="00350FFE"/>
    <w:rsid w:val="0035164F"/>
    <w:rsid w:val="00351E35"/>
    <w:rsid w:val="0035427F"/>
    <w:rsid w:val="00354683"/>
    <w:rsid w:val="003549D3"/>
    <w:rsid w:val="00354D67"/>
    <w:rsid w:val="00357957"/>
    <w:rsid w:val="003611F1"/>
    <w:rsid w:val="003615AA"/>
    <w:rsid w:val="00361AC2"/>
    <w:rsid w:val="00361AD8"/>
    <w:rsid w:val="00362092"/>
    <w:rsid w:val="0036279B"/>
    <w:rsid w:val="003629D8"/>
    <w:rsid w:val="00363C88"/>
    <w:rsid w:val="00364454"/>
    <w:rsid w:val="0036455E"/>
    <w:rsid w:val="0036456A"/>
    <w:rsid w:val="0036476A"/>
    <w:rsid w:val="0036503D"/>
    <w:rsid w:val="003658CE"/>
    <w:rsid w:val="00366DFE"/>
    <w:rsid w:val="003705F1"/>
    <w:rsid w:val="00370884"/>
    <w:rsid w:val="00370BA8"/>
    <w:rsid w:val="00372577"/>
    <w:rsid w:val="00373021"/>
    <w:rsid w:val="00373454"/>
    <w:rsid w:val="00373877"/>
    <w:rsid w:val="00374023"/>
    <w:rsid w:val="00374147"/>
    <w:rsid w:val="00374686"/>
    <w:rsid w:val="00375C20"/>
    <w:rsid w:val="00375C2C"/>
    <w:rsid w:val="00377802"/>
    <w:rsid w:val="00380B26"/>
    <w:rsid w:val="00381036"/>
    <w:rsid w:val="003815CA"/>
    <w:rsid w:val="00382625"/>
    <w:rsid w:val="00383141"/>
    <w:rsid w:val="00385247"/>
    <w:rsid w:val="003853C0"/>
    <w:rsid w:val="0038659A"/>
    <w:rsid w:val="00386949"/>
    <w:rsid w:val="00393426"/>
    <w:rsid w:val="003935BF"/>
    <w:rsid w:val="00393DD8"/>
    <w:rsid w:val="00394BD9"/>
    <w:rsid w:val="0039667C"/>
    <w:rsid w:val="003969DD"/>
    <w:rsid w:val="003978C7"/>
    <w:rsid w:val="00397BE0"/>
    <w:rsid w:val="003A0489"/>
    <w:rsid w:val="003A0759"/>
    <w:rsid w:val="003A15D0"/>
    <w:rsid w:val="003A2A9C"/>
    <w:rsid w:val="003A3283"/>
    <w:rsid w:val="003A39B5"/>
    <w:rsid w:val="003A47DD"/>
    <w:rsid w:val="003A557E"/>
    <w:rsid w:val="003A5C54"/>
    <w:rsid w:val="003A64F8"/>
    <w:rsid w:val="003A7CF1"/>
    <w:rsid w:val="003B054F"/>
    <w:rsid w:val="003B15AB"/>
    <w:rsid w:val="003B297A"/>
    <w:rsid w:val="003B4614"/>
    <w:rsid w:val="003B487E"/>
    <w:rsid w:val="003B4949"/>
    <w:rsid w:val="003B528E"/>
    <w:rsid w:val="003B57D4"/>
    <w:rsid w:val="003B58EA"/>
    <w:rsid w:val="003B625B"/>
    <w:rsid w:val="003B64E0"/>
    <w:rsid w:val="003B6AEA"/>
    <w:rsid w:val="003B7903"/>
    <w:rsid w:val="003B79CF"/>
    <w:rsid w:val="003B7AC7"/>
    <w:rsid w:val="003B7EF3"/>
    <w:rsid w:val="003C0385"/>
    <w:rsid w:val="003C27A2"/>
    <w:rsid w:val="003C31AF"/>
    <w:rsid w:val="003C3787"/>
    <w:rsid w:val="003C425B"/>
    <w:rsid w:val="003C606F"/>
    <w:rsid w:val="003C6AEF"/>
    <w:rsid w:val="003C7639"/>
    <w:rsid w:val="003D06FB"/>
    <w:rsid w:val="003D0B65"/>
    <w:rsid w:val="003D1BA5"/>
    <w:rsid w:val="003D2270"/>
    <w:rsid w:val="003D2907"/>
    <w:rsid w:val="003D2F53"/>
    <w:rsid w:val="003D4A0C"/>
    <w:rsid w:val="003D4CDB"/>
    <w:rsid w:val="003D4F02"/>
    <w:rsid w:val="003D58DA"/>
    <w:rsid w:val="003D5EA0"/>
    <w:rsid w:val="003D6EC9"/>
    <w:rsid w:val="003D72AC"/>
    <w:rsid w:val="003D7C75"/>
    <w:rsid w:val="003D7F6A"/>
    <w:rsid w:val="003E04CA"/>
    <w:rsid w:val="003E08B2"/>
    <w:rsid w:val="003E1043"/>
    <w:rsid w:val="003E1C14"/>
    <w:rsid w:val="003E231B"/>
    <w:rsid w:val="003E41F2"/>
    <w:rsid w:val="003E4290"/>
    <w:rsid w:val="003E47C7"/>
    <w:rsid w:val="003E65C9"/>
    <w:rsid w:val="003E6762"/>
    <w:rsid w:val="003E76A1"/>
    <w:rsid w:val="003F08B5"/>
    <w:rsid w:val="003F0993"/>
    <w:rsid w:val="003F21D0"/>
    <w:rsid w:val="003F2314"/>
    <w:rsid w:val="003F444A"/>
    <w:rsid w:val="003F49FA"/>
    <w:rsid w:val="003F4EAA"/>
    <w:rsid w:val="003F4F2A"/>
    <w:rsid w:val="003F5304"/>
    <w:rsid w:val="003F58D0"/>
    <w:rsid w:val="003F59C5"/>
    <w:rsid w:val="003F5BD5"/>
    <w:rsid w:val="003F5FF8"/>
    <w:rsid w:val="003F6B8D"/>
    <w:rsid w:val="003F7E48"/>
    <w:rsid w:val="004012A4"/>
    <w:rsid w:val="0040278C"/>
    <w:rsid w:val="00403588"/>
    <w:rsid w:val="00405EF9"/>
    <w:rsid w:val="00406A02"/>
    <w:rsid w:val="00406C25"/>
    <w:rsid w:val="0040744A"/>
    <w:rsid w:val="00407780"/>
    <w:rsid w:val="004078BB"/>
    <w:rsid w:val="00407C3E"/>
    <w:rsid w:val="00410502"/>
    <w:rsid w:val="004110DF"/>
    <w:rsid w:val="00411197"/>
    <w:rsid w:val="0041286D"/>
    <w:rsid w:val="0041302A"/>
    <w:rsid w:val="0041446D"/>
    <w:rsid w:val="00414882"/>
    <w:rsid w:val="004152FB"/>
    <w:rsid w:val="0041695F"/>
    <w:rsid w:val="00420320"/>
    <w:rsid w:val="00421834"/>
    <w:rsid w:val="00422428"/>
    <w:rsid w:val="00423917"/>
    <w:rsid w:val="004249CF"/>
    <w:rsid w:val="004273E5"/>
    <w:rsid w:val="00431126"/>
    <w:rsid w:val="0043193C"/>
    <w:rsid w:val="00431B33"/>
    <w:rsid w:val="00432FB7"/>
    <w:rsid w:val="00433777"/>
    <w:rsid w:val="00433D06"/>
    <w:rsid w:val="0043498D"/>
    <w:rsid w:val="004350E1"/>
    <w:rsid w:val="004358CB"/>
    <w:rsid w:val="00435BD2"/>
    <w:rsid w:val="00435FBE"/>
    <w:rsid w:val="0043632E"/>
    <w:rsid w:val="00437663"/>
    <w:rsid w:val="00437998"/>
    <w:rsid w:val="00440CAA"/>
    <w:rsid w:val="00441E5A"/>
    <w:rsid w:val="004424D3"/>
    <w:rsid w:val="004435C3"/>
    <w:rsid w:val="00444252"/>
    <w:rsid w:val="004443E0"/>
    <w:rsid w:val="00445230"/>
    <w:rsid w:val="0044580C"/>
    <w:rsid w:val="00446595"/>
    <w:rsid w:val="00452E00"/>
    <w:rsid w:val="00452FCA"/>
    <w:rsid w:val="004547B0"/>
    <w:rsid w:val="00454B3B"/>
    <w:rsid w:val="004562DD"/>
    <w:rsid w:val="0045695B"/>
    <w:rsid w:val="00456A7A"/>
    <w:rsid w:val="00456AF3"/>
    <w:rsid w:val="00456D15"/>
    <w:rsid w:val="004629B4"/>
    <w:rsid w:val="004648DE"/>
    <w:rsid w:val="00464CEC"/>
    <w:rsid w:val="00465047"/>
    <w:rsid w:val="00465270"/>
    <w:rsid w:val="00466BF5"/>
    <w:rsid w:val="0046721D"/>
    <w:rsid w:val="0047119A"/>
    <w:rsid w:val="004723F7"/>
    <w:rsid w:val="00473976"/>
    <w:rsid w:val="004769E7"/>
    <w:rsid w:val="0048028D"/>
    <w:rsid w:val="00480901"/>
    <w:rsid w:val="00481D78"/>
    <w:rsid w:val="0048269B"/>
    <w:rsid w:val="00483448"/>
    <w:rsid w:val="0048373E"/>
    <w:rsid w:val="00483B9E"/>
    <w:rsid w:val="00483C1E"/>
    <w:rsid w:val="00483DBC"/>
    <w:rsid w:val="00484750"/>
    <w:rsid w:val="0048496F"/>
    <w:rsid w:val="00485CC5"/>
    <w:rsid w:val="00486BD8"/>
    <w:rsid w:val="0049180A"/>
    <w:rsid w:val="00491AB0"/>
    <w:rsid w:val="00491BCC"/>
    <w:rsid w:val="0049325D"/>
    <w:rsid w:val="004942FE"/>
    <w:rsid w:val="00494628"/>
    <w:rsid w:val="00495597"/>
    <w:rsid w:val="004957F7"/>
    <w:rsid w:val="004963FF"/>
    <w:rsid w:val="00497811"/>
    <w:rsid w:val="004A05F1"/>
    <w:rsid w:val="004A0C6C"/>
    <w:rsid w:val="004A2B79"/>
    <w:rsid w:val="004A3645"/>
    <w:rsid w:val="004A46FB"/>
    <w:rsid w:val="004A6AAF"/>
    <w:rsid w:val="004A6EC1"/>
    <w:rsid w:val="004A7364"/>
    <w:rsid w:val="004A7C6F"/>
    <w:rsid w:val="004B0638"/>
    <w:rsid w:val="004B0FB1"/>
    <w:rsid w:val="004B144D"/>
    <w:rsid w:val="004B1578"/>
    <w:rsid w:val="004B21C1"/>
    <w:rsid w:val="004B476C"/>
    <w:rsid w:val="004B558E"/>
    <w:rsid w:val="004B57FF"/>
    <w:rsid w:val="004B5ED6"/>
    <w:rsid w:val="004B6496"/>
    <w:rsid w:val="004C06E5"/>
    <w:rsid w:val="004C0AC7"/>
    <w:rsid w:val="004C1458"/>
    <w:rsid w:val="004C1A1C"/>
    <w:rsid w:val="004C1C50"/>
    <w:rsid w:val="004C1FDE"/>
    <w:rsid w:val="004C2699"/>
    <w:rsid w:val="004C28B9"/>
    <w:rsid w:val="004C332A"/>
    <w:rsid w:val="004C44B5"/>
    <w:rsid w:val="004C59C6"/>
    <w:rsid w:val="004C7D55"/>
    <w:rsid w:val="004D2091"/>
    <w:rsid w:val="004D29F6"/>
    <w:rsid w:val="004D2DC5"/>
    <w:rsid w:val="004D32C7"/>
    <w:rsid w:val="004D3FBC"/>
    <w:rsid w:val="004D4C58"/>
    <w:rsid w:val="004D5E63"/>
    <w:rsid w:val="004D76BC"/>
    <w:rsid w:val="004E20FA"/>
    <w:rsid w:val="004E2B89"/>
    <w:rsid w:val="004E40D9"/>
    <w:rsid w:val="004E5A43"/>
    <w:rsid w:val="004E5BFE"/>
    <w:rsid w:val="004E5EE1"/>
    <w:rsid w:val="004E702E"/>
    <w:rsid w:val="004E7F0D"/>
    <w:rsid w:val="004F0D14"/>
    <w:rsid w:val="004F16AC"/>
    <w:rsid w:val="004F206C"/>
    <w:rsid w:val="004F2927"/>
    <w:rsid w:val="004F3724"/>
    <w:rsid w:val="004F5F5A"/>
    <w:rsid w:val="004F6440"/>
    <w:rsid w:val="004F6CC5"/>
    <w:rsid w:val="004F71A9"/>
    <w:rsid w:val="00501C51"/>
    <w:rsid w:val="00501D84"/>
    <w:rsid w:val="00502418"/>
    <w:rsid w:val="00502546"/>
    <w:rsid w:val="005026CC"/>
    <w:rsid w:val="00503E43"/>
    <w:rsid w:val="00503EC0"/>
    <w:rsid w:val="00503F8B"/>
    <w:rsid w:val="00503FCD"/>
    <w:rsid w:val="00504000"/>
    <w:rsid w:val="00504185"/>
    <w:rsid w:val="00505159"/>
    <w:rsid w:val="00505849"/>
    <w:rsid w:val="005073AF"/>
    <w:rsid w:val="00507906"/>
    <w:rsid w:val="00510885"/>
    <w:rsid w:val="00511D06"/>
    <w:rsid w:val="0051347D"/>
    <w:rsid w:val="0051361F"/>
    <w:rsid w:val="005146AA"/>
    <w:rsid w:val="00516EC5"/>
    <w:rsid w:val="00520118"/>
    <w:rsid w:val="0052023C"/>
    <w:rsid w:val="00521CE3"/>
    <w:rsid w:val="005238D8"/>
    <w:rsid w:val="00525B7C"/>
    <w:rsid w:val="005263D5"/>
    <w:rsid w:val="00526BD6"/>
    <w:rsid w:val="005272D6"/>
    <w:rsid w:val="0053056F"/>
    <w:rsid w:val="0053084E"/>
    <w:rsid w:val="00530B0C"/>
    <w:rsid w:val="0053176F"/>
    <w:rsid w:val="00534DFF"/>
    <w:rsid w:val="005353A3"/>
    <w:rsid w:val="005365D9"/>
    <w:rsid w:val="005368B9"/>
    <w:rsid w:val="00537182"/>
    <w:rsid w:val="005375BF"/>
    <w:rsid w:val="00537607"/>
    <w:rsid w:val="00537B6F"/>
    <w:rsid w:val="0054030E"/>
    <w:rsid w:val="005406BC"/>
    <w:rsid w:val="0054082E"/>
    <w:rsid w:val="00542C46"/>
    <w:rsid w:val="00544648"/>
    <w:rsid w:val="005449A9"/>
    <w:rsid w:val="005461D6"/>
    <w:rsid w:val="005469BD"/>
    <w:rsid w:val="00546C62"/>
    <w:rsid w:val="00547122"/>
    <w:rsid w:val="00547A20"/>
    <w:rsid w:val="00547D29"/>
    <w:rsid w:val="0055058F"/>
    <w:rsid w:val="0055129C"/>
    <w:rsid w:val="005520D7"/>
    <w:rsid w:val="00552921"/>
    <w:rsid w:val="00553101"/>
    <w:rsid w:val="00554070"/>
    <w:rsid w:val="00554311"/>
    <w:rsid w:val="0055570F"/>
    <w:rsid w:val="0055578C"/>
    <w:rsid w:val="00556C5D"/>
    <w:rsid w:val="00556C98"/>
    <w:rsid w:val="00556EDE"/>
    <w:rsid w:val="00557016"/>
    <w:rsid w:val="005574EA"/>
    <w:rsid w:val="00560EB5"/>
    <w:rsid w:val="005610AE"/>
    <w:rsid w:val="0056259A"/>
    <w:rsid w:val="00564EF9"/>
    <w:rsid w:val="00566592"/>
    <w:rsid w:val="0056686A"/>
    <w:rsid w:val="00566911"/>
    <w:rsid w:val="005709C7"/>
    <w:rsid w:val="005716CB"/>
    <w:rsid w:val="00572A77"/>
    <w:rsid w:val="00573BE0"/>
    <w:rsid w:val="00574796"/>
    <w:rsid w:val="00574F18"/>
    <w:rsid w:val="0057509F"/>
    <w:rsid w:val="00575BF0"/>
    <w:rsid w:val="0057613B"/>
    <w:rsid w:val="00580784"/>
    <w:rsid w:val="00580915"/>
    <w:rsid w:val="00580B5E"/>
    <w:rsid w:val="00583936"/>
    <w:rsid w:val="00585D65"/>
    <w:rsid w:val="00586061"/>
    <w:rsid w:val="005864FE"/>
    <w:rsid w:val="00586D34"/>
    <w:rsid w:val="005877F6"/>
    <w:rsid w:val="0059061B"/>
    <w:rsid w:val="0059062F"/>
    <w:rsid w:val="00591093"/>
    <w:rsid w:val="0059143D"/>
    <w:rsid w:val="00593555"/>
    <w:rsid w:val="005951FF"/>
    <w:rsid w:val="0059551F"/>
    <w:rsid w:val="005961E2"/>
    <w:rsid w:val="00597BD6"/>
    <w:rsid w:val="005A034E"/>
    <w:rsid w:val="005A0836"/>
    <w:rsid w:val="005A0F02"/>
    <w:rsid w:val="005A1168"/>
    <w:rsid w:val="005A1784"/>
    <w:rsid w:val="005A308C"/>
    <w:rsid w:val="005A34AA"/>
    <w:rsid w:val="005A7740"/>
    <w:rsid w:val="005B0267"/>
    <w:rsid w:val="005B062B"/>
    <w:rsid w:val="005B1319"/>
    <w:rsid w:val="005B19BC"/>
    <w:rsid w:val="005B229E"/>
    <w:rsid w:val="005B2D9A"/>
    <w:rsid w:val="005B3AEA"/>
    <w:rsid w:val="005B42A6"/>
    <w:rsid w:val="005B5178"/>
    <w:rsid w:val="005B679B"/>
    <w:rsid w:val="005B68D0"/>
    <w:rsid w:val="005B6EEB"/>
    <w:rsid w:val="005B79F1"/>
    <w:rsid w:val="005B7A19"/>
    <w:rsid w:val="005B7E7A"/>
    <w:rsid w:val="005C0C09"/>
    <w:rsid w:val="005C1DE8"/>
    <w:rsid w:val="005C3580"/>
    <w:rsid w:val="005C5046"/>
    <w:rsid w:val="005C50B7"/>
    <w:rsid w:val="005C5A3A"/>
    <w:rsid w:val="005C5E73"/>
    <w:rsid w:val="005C666E"/>
    <w:rsid w:val="005C6E21"/>
    <w:rsid w:val="005C7258"/>
    <w:rsid w:val="005D07CC"/>
    <w:rsid w:val="005D27F3"/>
    <w:rsid w:val="005D432C"/>
    <w:rsid w:val="005D565E"/>
    <w:rsid w:val="005D6BC8"/>
    <w:rsid w:val="005D6EC3"/>
    <w:rsid w:val="005D777F"/>
    <w:rsid w:val="005D7D3F"/>
    <w:rsid w:val="005E113E"/>
    <w:rsid w:val="005E1D85"/>
    <w:rsid w:val="005E1F8A"/>
    <w:rsid w:val="005E213A"/>
    <w:rsid w:val="005E2407"/>
    <w:rsid w:val="005E3D20"/>
    <w:rsid w:val="005E3F32"/>
    <w:rsid w:val="005E4CD6"/>
    <w:rsid w:val="005E4D6C"/>
    <w:rsid w:val="005E56EE"/>
    <w:rsid w:val="005E682F"/>
    <w:rsid w:val="005E6904"/>
    <w:rsid w:val="005F1BEC"/>
    <w:rsid w:val="005F3166"/>
    <w:rsid w:val="005F450E"/>
    <w:rsid w:val="005F50E4"/>
    <w:rsid w:val="005F54CB"/>
    <w:rsid w:val="005F645D"/>
    <w:rsid w:val="00600769"/>
    <w:rsid w:val="00600D61"/>
    <w:rsid w:val="00601315"/>
    <w:rsid w:val="006025A5"/>
    <w:rsid w:val="006027F5"/>
    <w:rsid w:val="00603971"/>
    <w:rsid w:val="006045D0"/>
    <w:rsid w:val="0060460B"/>
    <w:rsid w:val="00606ED3"/>
    <w:rsid w:val="0060737F"/>
    <w:rsid w:val="006074BB"/>
    <w:rsid w:val="006079FD"/>
    <w:rsid w:val="00611DBB"/>
    <w:rsid w:val="006133E1"/>
    <w:rsid w:val="00613C2B"/>
    <w:rsid w:val="00616D8C"/>
    <w:rsid w:val="006170A3"/>
    <w:rsid w:val="00617309"/>
    <w:rsid w:val="0061792B"/>
    <w:rsid w:val="00620E56"/>
    <w:rsid w:val="00622162"/>
    <w:rsid w:val="006232E1"/>
    <w:rsid w:val="0062391C"/>
    <w:rsid w:val="00623A00"/>
    <w:rsid w:val="00624034"/>
    <w:rsid w:val="00624901"/>
    <w:rsid w:val="00624B04"/>
    <w:rsid w:val="0062576B"/>
    <w:rsid w:val="006257CB"/>
    <w:rsid w:val="0062691A"/>
    <w:rsid w:val="00626EEC"/>
    <w:rsid w:val="0062702F"/>
    <w:rsid w:val="00627262"/>
    <w:rsid w:val="00627410"/>
    <w:rsid w:val="006275DB"/>
    <w:rsid w:val="00627611"/>
    <w:rsid w:val="0062787E"/>
    <w:rsid w:val="006309DE"/>
    <w:rsid w:val="006309FF"/>
    <w:rsid w:val="00630EE5"/>
    <w:rsid w:val="00632605"/>
    <w:rsid w:val="006328AA"/>
    <w:rsid w:val="00633C69"/>
    <w:rsid w:val="00633EF3"/>
    <w:rsid w:val="0063472D"/>
    <w:rsid w:val="00634C91"/>
    <w:rsid w:val="006354B9"/>
    <w:rsid w:val="0063553E"/>
    <w:rsid w:val="00636491"/>
    <w:rsid w:val="006365FD"/>
    <w:rsid w:val="00640499"/>
    <w:rsid w:val="006409AD"/>
    <w:rsid w:val="00641A83"/>
    <w:rsid w:val="006428A5"/>
    <w:rsid w:val="006444CE"/>
    <w:rsid w:val="00644EF0"/>
    <w:rsid w:val="00645942"/>
    <w:rsid w:val="00645A48"/>
    <w:rsid w:val="00646263"/>
    <w:rsid w:val="006462C5"/>
    <w:rsid w:val="0064640F"/>
    <w:rsid w:val="0064695B"/>
    <w:rsid w:val="00646D49"/>
    <w:rsid w:val="0064756E"/>
    <w:rsid w:val="006477A7"/>
    <w:rsid w:val="0065051A"/>
    <w:rsid w:val="006505C3"/>
    <w:rsid w:val="0065228A"/>
    <w:rsid w:val="00652880"/>
    <w:rsid w:val="00652FF2"/>
    <w:rsid w:val="0065359A"/>
    <w:rsid w:val="0065649F"/>
    <w:rsid w:val="006570D1"/>
    <w:rsid w:val="00657196"/>
    <w:rsid w:val="006579B5"/>
    <w:rsid w:val="0066059D"/>
    <w:rsid w:val="006609B3"/>
    <w:rsid w:val="00660B05"/>
    <w:rsid w:val="00661578"/>
    <w:rsid w:val="006618DB"/>
    <w:rsid w:val="00662D5E"/>
    <w:rsid w:val="00662E00"/>
    <w:rsid w:val="00663DD2"/>
    <w:rsid w:val="00667507"/>
    <w:rsid w:val="00671A6D"/>
    <w:rsid w:val="006723FD"/>
    <w:rsid w:val="00672605"/>
    <w:rsid w:val="00672667"/>
    <w:rsid w:val="00672A2B"/>
    <w:rsid w:val="0067487E"/>
    <w:rsid w:val="006755D0"/>
    <w:rsid w:val="0067579F"/>
    <w:rsid w:val="00675FA8"/>
    <w:rsid w:val="006766E6"/>
    <w:rsid w:val="006767C2"/>
    <w:rsid w:val="00676AC7"/>
    <w:rsid w:val="00676DF7"/>
    <w:rsid w:val="0068141D"/>
    <w:rsid w:val="0068190A"/>
    <w:rsid w:val="0068295A"/>
    <w:rsid w:val="00683148"/>
    <w:rsid w:val="00684365"/>
    <w:rsid w:val="00686096"/>
    <w:rsid w:val="0068684F"/>
    <w:rsid w:val="00686E9A"/>
    <w:rsid w:val="0068704E"/>
    <w:rsid w:val="00687C13"/>
    <w:rsid w:val="00690BAC"/>
    <w:rsid w:val="00690C85"/>
    <w:rsid w:val="00691C45"/>
    <w:rsid w:val="00691E26"/>
    <w:rsid w:val="00691EC4"/>
    <w:rsid w:val="00694BCE"/>
    <w:rsid w:val="00696F39"/>
    <w:rsid w:val="00697786"/>
    <w:rsid w:val="006A0B90"/>
    <w:rsid w:val="006A0FFA"/>
    <w:rsid w:val="006A237C"/>
    <w:rsid w:val="006A312D"/>
    <w:rsid w:val="006A32E1"/>
    <w:rsid w:val="006A416E"/>
    <w:rsid w:val="006A4F73"/>
    <w:rsid w:val="006A52AC"/>
    <w:rsid w:val="006A57BF"/>
    <w:rsid w:val="006A67C4"/>
    <w:rsid w:val="006A6E27"/>
    <w:rsid w:val="006B03A4"/>
    <w:rsid w:val="006B0B4E"/>
    <w:rsid w:val="006B212B"/>
    <w:rsid w:val="006B2D25"/>
    <w:rsid w:val="006B2E85"/>
    <w:rsid w:val="006B2F51"/>
    <w:rsid w:val="006B3965"/>
    <w:rsid w:val="006B47B3"/>
    <w:rsid w:val="006B5067"/>
    <w:rsid w:val="006B5160"/>
    <w:rsid w:val="006B57F5"/>
    <w:rsid w:val="006B61DB"/>
    <w:rsid w:val="006B6C47"/>
    <w:rsid w:val="006B753F"/>
    <w:rsid w:val="006B785E"/>
    <w:rsid w:val="006B7C3D"/>
    <w:rsid w:val="006C00C5"/>
    <w:rsid w:val="006C236E"/>
    <w:rsid w:val="006C27A4"/>
    <w:rsid w:val="006C371B"/>
    <w:rsid w:val="006C59EB"/>
    <w:rsid w:val="006C5AB5"/>
    <w:rsid w:val="006C6119"/>
    <w:rsid w:val="006C728E"/>
    <w:rsid w:val="006C72F9"/>
    <w:rsid w:val="006C7E99"/>
    <w:rsid w:val="006C7FEE"/>
    <w:rsid w:val="006D0553"/>
    <w:rsid w:val="006D0737"/>
    <w:rsid w:val="006D2EFD"/>
    <w:rsid w:val="006D4440"/>
    <w:rsid w:val="006D4586"/>
    <w:rsid w:val="006D49CB"/>
    <w:rsid w:val="006D4ECF"/>
    <w:rsid w:val="006D53D6"/>
    <w:rsid w:val="006D54DB"/>
    <w:rsid w:val="006D5820"/>
    <w:rsid w:val="006D5F83"/>
    <w:rsid w:val="006D7976"/>
    <w:rsid w:val="006D7A64"/>
    <w:rsid w:val="006D7BEC"/>
    <w:rsid w:val="006D7C56"/>
    <w:rsid w:val="006E09CC"/>
    <w:rsid w:val="006E14A5"/>
    <w:rsid w:val="006E20B2"/>
    <w:rsid w:val="006E22C0"/>
    <w:rsid w:val="006E29B6"/>
    <w:rsid w:val="006E3424"/>
    <w:rsid w:val="006E34A1"/>
    <w:rsid w:val="006E36AA"/>
    <w:rsid w:val="006E36C1"/>
    <w:rsid w:val="006E563C"/>
    <w:rsid w:val="006E5C70"/>
    <w:rsid w:val="006E756A"/>
    <w:rsid w:val="006E7FFA"/>
    <w:rsid w:val="006F056C"/>
    <w:rsid w:val="006F1738"/>
    <w:rsid w:val="006F1E3A"/>
    <w:rsid w:val="006F2E39"/>
    <w:rsid w:val="006F4D6F"/>
    <w:rsid w:val="0070011E"/>
    <w:rsid w:val="0070048F"/>
    <w:rsid w:val="00702373"/>
    <w:rsid w:val="00703965"/>
    <w:rsid w:val="007039C4"/>
    <w:rsid w:val="0070417B"/>
    <w:rsid w:val="007045C3"/>
    <w:rsid w:val="007047C1"/>
    <w:rsid w:val="00705924"/>
    <w:rsid w:val="00706B0F"/>
    <w:rsid w:val="00706D27"/>
    <w:rsid w:val="00707AE4"/>
    <w:rsid w:val="00707D69"/>
    <w:rsid w:val="0071181D"/>
    <w:rsid w:val="00713A12"/>
    <w:rsid w:val="00713B19"/>
    <w:rsid w:val="00713C4A"/>
    <w:rsid w:val="00714C1A"/>
    <w:rsid w:val="00715864"/>
    <w:rsid w:val="00716570"/>
    <w:rsid w:val="0071658D"/>
    <w:rsid w:val="00717670"/>
    <w:rsid w:val="00717FDF"/>
    <w:rsid w:val="00720B3F"/>
    <w:rsid w:val="007214F7"/>
    <w:rsid w:val="00721D4C"/>
    <w:rsid w:val="00721D9E"/>
    <w:rsid w:val="00722490"/>
    <w:rsid w:val="0072263A"/>
    <w:rsid w:val="007257DB"/>
    <w:rsid w:val="00725A06"/>
    <w:rsid w:val="00725A9D"/>
    <w:rsid w:val="00726312"/>
    <w:rsid w:val="007265E0"/>
    <w:rsid w:val="00726A56"/>
    <w:rsid w:val="00726D12"/>
    <w:rsid w:val="00726DE8"/>
    <w:rsid w:val="00727065"/>
    <w:rsid w:val="0073014E"/>
    <w:rsid w:val="00730337"/>
    <w:rsid w:val="00730CF5"/>
    <w:rsid w:val="0073197D"/>
    <w:rsid w:val="00732617"/>
    <w:rsid w:val="00732907"/>
    <w:rsid w:val="00732F21"/>
    <w:rsid w:val="00733E19"/>
    <w:rsid w:val="0073588B"/>
    <w:rsid w:val="00736056"/>
    <w:rsid w:val="0073646F"/>
    <w:rsid w:val="00737471"/>
    <w:rsid w:val="007409FD"/>
    <w:rsid w:val="007416CB"/>
    <w:rsid w:val="007453F3"/>
    <w:rsid w:val="00745528"/>
    <w:rsid w:val="007459FD"/>
    <w:rsid w:val="00746392"/>
    <w:rsid w:val="0074751D"/>
    <w:rsid w:val="00747E1D"/>
    <w:rsid w:val="007501DC"/>
    <w:rsid w:val="00750868"/>
    <w:rsid w:val="00750B47"/>
    <w:rsid w:val="0075107F"/>
    <w:rsid w:val="00751576"/>
    <w:rsid w:val="00751DF9"/>
    <w:rsid w:val="00752193"/>
    <w:rsid w:val="007521C6"/>
    <w:rsid w:val="00753E95"/>
    <w:rsid w:val="0075407D"/>
    <w:rsid w:val="00754201"/>
    <w:rsid w:val="00754314"/>
    <w:rsid w:val="00754BFA"/>
    <w:rsid w:val="00754DDD"/>
    <w:rsid w:val="00755AA7"/>
    <w:rsid w:val="0075680C"/>
    <w:rsid w:val="00761D7B"/>
    <w:rsid w:val="0076240F"/>
    <w:rsid w:val="00763C61"/>
    <w:rsid w:val="00763D25"/>
    <w:rsid w:val="00764C98"/>
    <w:rsid w:val="00764DB4"/>
    <w:rsid w:val="0076623E"/>
    <w:rsid w:val="007663E1"/>
    <w:rsid w:val="00766499"/>
    <w:rsid w:val="00766A51"/>
    <w:rsid w:val="00766A95"/>
    <w:rsid w:val="007678B3"/>
    <w:rsid w:val="00767E43"/>
    <w:rsid w:val="00770A8B"/>
    <w:rsid w:val="00771262"/>
    <w:rsid w:val="0077279B"/>
    <w:rsid w:val="00772814"/>
    <w:rsid w:val="007732DF"/>
    <w:rsid w:val="00773B67"/>
    <w:rsid w:val="00774CEB"/>
    <w:rsid w:val="00774E54"/>
    <w:rsid w:val="0077551E"/>
    <w:rsid w:val="00777EF9"/>
    <w:rsid w:val="00780F5F"/>
    <w:rsid w:val="007815CC"/>
    <w:rsid w:val="00781C61"/>
    <w:rsid w:val="00781D05"/>
    <w:rsid w:val="00782EE0"/>
    <w:rsid w:val="00782EFF"/>
    <w:rsid w:val="0078402D"/>
    <w:rsid w:val="00784F30"/>
    <w:rsid w:val="00786526"/>
    <w:rsid w:val="007865D9"/>
    <w:rsid w:val="00786CCE"/>
    <w:rsid w:val="0078701B"/>
    <w:rsid w:val="007872F3"/>
    <w:rsid w:val="00787431"/>
    <w:rsid w:val="0079199F"/>
    <w:rsid w:val="00792D4E"/>
    <w:rsid w:val="00793D6A"/>
    <w:rsid w:val="007943CD"/>
    <w:rsid w:val="00794D97"/>
    <w:rsid w:val="00795134"/>
    <w:rsid w:val="00795BB9"/>
    <w:rsid w:val="00795DDC"/>
    <w:rsid w:val="0079671E"/>
    <w:rsid w:val="007A13B4"/>
    <w:rsid w:val="007A18B1"/>
    <w:rsid w:val="007A1F7E"/>
    <w:rsid w:val="007A24FA"/>
    <w:rsid w:val="007A3788"/>
    <w:rsid w:val="007A3BA6"/>
    <w:rsid w:val="007A4A57"/>
    <w:rsid w:val="007A525A"/>
    <w:rsid w:val="007A543E"/>
    <w:rsid w:val="007A5440"/>
    <w:rsid w:val="007A5A97"/>
    <w:rsid w:val="007A6714"/>
    <w:rsid w:val="007A72C3"/>
    <w:rsid w:val="007A77A8"/>
    <w:rsid w:val="007A7A07"/>
    <w:rsid w:val="007B0AA9"/>
    <w:rsid w:val="007B1ACA"/>
    <w:rsid w:val="007B1BBF"/>
    <w:rsid w:val="007B2129"/>
    <w:rsid w:val="007B320A"/>
    <w:rsid w:val="007B37B9"/>
    <w:rsid w:val="007B4B52"/>
    <w:rsid w:val="007B5476"/>
    <w:rsid w:val="007B570D"/>
    <w:rsid w:val="007B755D"/>
    <w:rsid w:val="007C0181"/>
    <w:rsid w:val="007C093F"/>
    <w:rsid w:val="007C0D26"/>
    <w:rsid w:val="007C1084"/>
    <w:rsid w:val="007C196F"/>
    <w:rsid w:val="007C2221"/>
    <w:rsid w:val="007C25C5"/>
    <w:rsid w:val="007C42EA"/>
    <w:rsid w:val="007C4389"/>
    <w:rsid w:val="007C4808"/>
    <w:rsid w:val="007C5952"/>
    <w:rsid w:val="007C681A"/>
    <w:rsid w:val="007C7106"/>
    <w:rsid w:val="007C775A"/>
    <w:rsid w:val="007C78E3"/>
    <w:rsid w:val="007C7B11"/>
    <w:rsid w:val="007D004F"/>
    <w:rsid w:val="007D2F06"/>
    <w:rsid w:val="007D2FB9"/>
    <w:rsid w:val="007D343E"/>
    <w:rsid w:val="007D36E6"/>
    <w:rsid w:val="007D3A95"/>
    <w:rsid w:val="007D4740"/>
    <w:rsid w:val="007E1498"/>
    <w:rsid w:val="007E1527"/>
    <w:rsid w:val="007E1998"/>
    <w:rsid w:val="007E2B13"/>
    <w:rsid w:val="007E4EA8"/>
    <w:rsid w:val="007E57DE"/>
    <w:rsid w:val="007E5D75"/>
    <w:rsid w:val="007E6D33"/>
    <w:rsid w:val="007E7724"/>
    <w:rsid w:val="007F09A9"/>
    <w:rsid w:val="007F176D"/>
    <w:rsid w:val="007F1930"/>
    <w:rsid w:val="007F1996"/>
    <w:rsid w:val="007F19F3"/>
    <w:rsid w:val="007F2271"/>
    <w:rsid w:val="007F2424"/>
    <w:rsid w:val="007F2610"/>
    <w:rsid w:val="007F314D"/>
    <w:rsid w:val="007F37F7"/>
    <w:rsid w:val="007F464D"/>
    <w:rsid w:val="007F6165"/>
    <w:rsid w:val="007F6B9C"/>
    <w:rsid w:val="007F7746"/>
    <w:rsid w:val="00800FA2"/>
    <w:rsid w:val="00801D4B"/>
    <w:rsid w:val="00802695"/>
    <w:rsid w:val="00802B9D"/>
    <w:rsid w:val="00803B65"/>
    <w:rsid w:val="00803D16"/>
    <w:rsid w:val="00805875"/>
    <w:rsid w:val="00806598"/>
    <w:rsid w:val="00806B3D"/>
    <w:rsid w:val="008103FA"/>
    <w:rsid w:val="00810E80"/>
    <w:rsid w:val="00811DEA"/>
    <w:rsid w:val="00811E1E"/>
    <w:rsid w:val="00811EAF"/>
    <w:rsid w:val="00814197"/>
    <w:rsid w:val="00814532"/>
    <w:rsid w:val="00814BA9"/>
    <w:rsid w:val="00814D7E"/>
    <w:rsid w:val="0081512D"/>
    <w:rsid w:val="008153AE"/>
    <w:rsid w:val="008157A4"/>
    <w:rsid w:val="00815864"/>
    <w:rsid w:val="00821346"/>
    <w:rsid w:val="008214CB"/>
    <w:rsid w:val="00822AD4"/>
    <w:rsid w:val="00822BE9"/>
    <w:rsid w:val="008243BB"/>
    <w:rsid w:val="008246D4"/>
    <w:rsid w:val="0082510E"/>
    <w:rsid w:val="0082556D"/>
    <w:rsid w:val="00825F53"/>
    <w:rsid w:val="00826CFD"/>
    <w:rsid w:val="008278F7"/>
    <w:rsid w:val="00830AAD"/>
    <w:rsid w:val="00831186"/>
    <w:rsid w:val="0083189C"/>
    <w:rsid w:val="00831CE7"/>
    <w:rsid w:val="00832968"/>
    <w:rsid w:val="00832F69"/>
    <w:rsid w:val="0083559E"/>
    <w:rsid w:val="00835B0B"/>
    <w:rsid w:val="00836BEC"/>
    <w:rsid w:val="00836EF4"/>
    <w:rsid w:val="0084135A"/>
    <w:rsid w:val="0084302C"/>
    <w:rsid w:val="0084337C"/>
    <w:rsid w:val="00843D6E"/>
    <w:rsid w:val="00844756"/>
    <w:rsid w:val="008456C0"/>
    <w:rsid w:val="008463CF"/>
    <w:rsid w:val="008503B5"/>
    <w:rsid w:val="00851569"/>
    <w:rsid w:val="0085248C"/>
    <w:rsid w:val="00852CAA"/>
    <w:rsid w:val="008533FD"/>
    <w:rsid w:val="00853A6A"/>
    <w:rsid w:val="008545FE"/>
    <w:rsid w:val="00854B34"/>
    <w:rsid w:val="00855A95"/>
    <w:rsid w:val="00857CA5"/>
    <w:rsid w:val="00857FAE"/>
    <w:rsid w:val="00860167"/>
    <w:rsid w:val="00860EE1"/>
    <w:rsid w:val="008611AE"/>
    <w:rsid w:val="00861A4B"/>
    <w:rsid w:val="00861B57"/>
    <w:rsid w:val="008625D7"/>
    <w:rsid w:val="00863400"/>
    <w:rsid w:val="00863404"/>
    <w:rsid w:val="00864099"/>
    <w:rsid w:val="008655FB"/>
    <w:rsid w:val="00865AAE"/>
    <w:rsid w:val="008673ED"/>
    <w:rsid w:val="00867B55"/>
    <w:rsid w:val="00872F58"/>
    <w:rsid w:val="00873A05"/>
    <w:rsid w:val="00874011"/>
    <w:rsid w:val="00874743"/>
    <w:rsid w:val="00874745"/>
    <w:rsid w:val="008757DD"/>
    <w:rsid w:val="00877072"/>
    <w:rsid w:val="00880BD8"/>
    <w:rsid w:val="00881963"/>
    <w:rsid w:val="00881D28"/>
    <w:rsid w:val="008823BD"/>
    <w:rsid w:val="00883757"/>
    <w:rsid w:val="00883C0A"/>
    <w:rsid w:val="0088459B"/>
    <w:rsid w:val="00884FF9"/>
    <w:rsid w:val="008852B5"/>
    <w:rsid w:val="00885ACC"/>
    <w:rsid w:val="008864DD"/>
    <w:rsid w:val="00886BB7"/>
    <w:rsid w:val="00886CFE"/>
    <w:rsid w:val="00886E19"/>
    <w:rsid w:val="00887274"/>
    <w:rsid w:val="008872A4"/>
    <w:rsid w:val="00890EF7"/>
    <w:rsid w:val="00892DF3"/>
    <w:rsid w:val="0089417C"/>
    <w:rsid w:val="00895ACA"/>
    <w:rsid w:val="0089654B"/>
    <w:rsid w:val="00897DC2"/>
    <w:rsid w:val="00897FBD"/>
    <w:rsid w:val="008A03A0"/>
    <w:rsid w:val="008A0549"/>
    <w:rsid w:val="008A0686"/>
    <w:rsid w:val="008A1346"/>
    <w:rsid w:val="008A1B6B"/>
    <w:rsid w:val="008A3184"/>
    <w:rsid w:val="008A38D2"/>
    <w:rsid w:val="008A3F1B"/>
    <w:rsid w:val="008A416C"/>
    <w:rsid w:val="008A54E5"/>
    <w:rsid w:val="008A633F"/>
    <w:rsid w:val="008A685B"/>
    <w:rsid w:val="008B0C2B"/>
    <w:rsid w:val="008B1926"/>
    <w:rsid w:val="008B251F"/>
    <w:rsid w:val="008B38B9"/>
    <w:rsid w:val="008B567D"/>
    <w:rsid w:val="008B5CEC"/>
    <w:rsid w:val="008B6422"/>
    <w:rsid w:val="008B651F"/>
    <w:rsid w:val="008B67E3"/>
    <w:rsid w:val="008B68C0"/>
    <w:rsid w:val="008C04BD"/>
    <w:rsid w:val="008C177C"/>
    <w:rsid w:val="008C221F"/>
    <w:rsid w:val="008C2FF4"/>
    <w:rsid w:val="008C42DC"/>
    <w:rsid w:val="008C44BD"/>
    <w:rsid w:val="008C4598"/>
    <w:rsid w:val="008C5950"/>
    <w:rsid w:val="008C5D06"/>
    <w:rsid w:val="008C6C3E"/>
    <w:rsid w:val="008C73D3"/>
    <w:rsid w:val="008C757B"/>
    <w:rsid w:val="008D0AFE"/>
    <w:rsid w:val="008D0B33"/>
    <w:rsid w:val="008D1B4D"/>
    <w:rsid w:val="008D2FED"/>
    <w:rsid w:val="008D30C0"/>
    <w:rsid w:val="008D4966"/>
    <w:rsid w:val="008D4CB7"/>
    <w:rsid w:val="008D6831"/>
    <w:rsid w:val="008D76AA"/>
    <w:rsid w:val="008D7960"/>
    <w:rsid w:val="008E0249"/>
    <w:rsid w:val="008E05BF"/>
    <w:rsid w:val="008E13DA"/>
    <w:rsid w:val="008E1673"/>
    <w:rsid w:val="008E17F8"/>
    <w:rsid w:val="008E2DDA"/>
    <w:rsid w:val="008E2E29"/>
    <w:rsid w:val="008E33E6"/>
    <w:rsid w:val="008E355C"/>
    <w:rsid w:val="008E388C"/>
    <w:rsid w:val="008E4433"/>
    <w:rsid w:val="008E4C38"/>
    <w:rsid w:val="008E5E6F"/>
    <w:rsid w:val="008E633A"/>
    <w:rsid w:val="008F0698"/>
    <w:rsid w:val="008F19CA"/>
    <w:rsid w:val="008F531C"/>
    <w:rsid w:val="008F544F"/>
    <w:rsid w:val="008F5CD4"/>
    <w:rsid w:val="008F5E4B"/>
    <w:rsid w:val="008F71D5"/>
    <w:rsid w:val="008F7597"/>
    <w:rsid w:val="00900483"/>
    <w:rsid w:val="0090111A"/>
    <w:rsid w:val="00902BE4"/>
    <w:rsid w:val="00903BC9"/>
    <w:rsid w:val="00903C1A"/>
    <w:rsid w:val="009040CF"/>
    <w:rsid w:val="00904A68"/>
    <w:rsid w:val="009053B5"/>
    <w:rsid w:val="009054E4"/>
    <w:rsid w:val="0090608E"/>
    <w:rsid w:val="0090666B"/>
    <w:rsid w:val="009070F4"/>
    <w:rsid w:val="009072FB"/>
    <w:rsid w:val="0090793D"/>
    <w:rsid w:val="00910A33"/>
    <w:rsid w:val="009117D1"/>
    <w:rsid w:val="00911B12"/>
    <w:rsid w:val="00914832"/>
    <w:rsid w:val="009160ED"/>
    <w:rsid w:val="00917349"/>
    <w:rsid w:val="009204E5"/>
    <w:rsid w:val="00922374"/>
    <w:rsid w:val="009236A5"/>
    <w:rsid w:val="00923A12"/>
    <w:rsid w:val="00925F6E"/>
    <w:rsid w:val="00926305"/>
    <w:rsid w:val="00926456"/>
    <w:rsid w:val="00926586"/>
    <w:rsid w:val="00927730"/>
    <w:rsid w:val="00927A6E"/>
    <w:rsid w:val="0093017B"/>
    <w:rsid w:val="009304FB"/>
    <w:rsid w:val="00930C0C"/>
    <w:rsid w:val="0093140B"/>
    <w:rsid w:val="00932AFD"/>
    <w:rsid w:val="00933039"/>
    <w:rsid w:val="009331C1"/>
    <w:rsid w:val="0093337C"/>
    <w:rsid w:val="00933523"/>
    <w:rsid w:val="0093364E"/>
    <w:rsid w:val="00935D48"/>
    <w:rsid w:val="00935FD3"/>
    <w:rsid w:val="0093629A"/>
    <w:rsid w:val="009363A7"/>
    <w:rsid w:val="00936DC8"/>
    <w:rsid w:val="009405DA"/>
    <w:rsid w:val="009412DF"/>
    <w:rsid w:val="00941538"/>
    <w:rsid w:val="0094153E"/>
    <w:rsid w:val="00941681"/>
    <w:rsid w:val="00941833"/>
    <w:rsid w:val="0094258F"/>
    <w:rsid w:val="00943B9F"/>
    <w:rsid w:val="009441AB"/>
    <w:rsid w:val="009443F7"/>
    <w:rsid w:val="00945B32"/>
    <w:rsid w:val="00945CE6"/>
    <w:rsid w:val="009460D8"/>
    <w:rsid w:val="00946F41"/>
    <w:rsid w:val="0094723F"/>
    <w:rsid w:val="009506BF"/>
    <w:rsid w:val="00950C9E"/>
    <w:rsid w:val="00951292"/>
    <w:rsid w:val="00951510"/>
    <w:rsid w:val="009521B9"/>
    <w:rsid w:val="00953CDD"/>
    <w:rsid w:val="00953D41"/>
    <w:rsid w:val="009549F6"/>
    <w:rsid w:val="00956E76"/>
    <w:rsid w:val="00957229"/>
    <w:rsid w:val="009576A0"/>
    <w:rsid w:val="00960E63"/>
    <w:rsid w:val="009623EA"/>
    <w:rsid w:val="009632C0"/>
    <w:rsid w:val="009647EF"/>
    <w:rsid w:val="00965102"/>
    <w:rsid w:val="00965B63"/>
    <w:rsid w:val="009663EE"/>
    <w:rsid w:val="0096705A"/>
    <w:rsid w:val="0096791F"/>
    <w:rsid w:val="00967D14"/>
    <w:rsid w:val="00967E4E"/>
    <w:rsid w:val="00970802"/>
    <w:rsid w:val="00970E1B"/>
    <w:rsid w:val="00970E43"/>
    <w:rsid w:val="009714A5"/>
    <w:rsid w:val="009716C4"/>
    <w:rsid w:val="00973F6C"/>
    <w:rsid w:val="00975F3B"/>
    <w:rsid w:val="00976AAC"/>
    <w:rsid w:val="00981C5D"/>
    <w:rsid w:val="00982656"/>
    <w:rsid w:val="009836B9"/>
    <w:rsid w:val="00983F26"/>
    <w:rsid w:val="00984711"/>
    <w:rsid w:val="009854DE"/>
    <w:rsid w:val="00986A13"/>
    <w:rsid w:val="00987AD5"/>
    <w:rsid w:val="0099033B"/>
    <w:rsid w:val="0099086F"/>
    <w:rsid w:val="00991C70"/>
    <w:rsid w:val="00993A0E"/>
    <w:rsid w:val="009952D4"/>
    <w:rsid w:val="009974A3"/>
    <w:rsid w:val="009A0A08"/>
    <w:rsid w:val="009A18C8"/>
    <w:rsid w:val="009A2021"/>
    <w:rsid w:val="009A2C45"/>
    <w:rsid w:val="009A3A4C"/>
    <w:rsid w:val="009A3C91"/>
    <w:rsid w:val="009A3F34"/>
    <w:rsid w:val="009A570C"/>
    <w:rsid w:val="009A6067"/>
    <w:rsid w:val="009A8356"/>
    <w:rsid w:val="009B0219"/>
    <w:rsid w:val="009B1414"/>
    <w:rsid w:val="009B2D38"/>
    <w:rsid w:val="009B3037"/>
    <w:rsid w:val="009B332A"/>
    <w:rsid w:val="009B3895"/>
    <w:rsid w:val="009B4D94"/>
    <w:rsid w:val="009B4ECA"/>
    <w:rsid w:val="009B57A0"/>
    <w:rsid w:val="009B7937"/>
    <w:rsid w:val="009C0A9A"/>
    <w:rsid w:val="009C0D2E"/>
    <w:rsid w:val="009C1B1E"/>
    <w:rsid w:val="009C32C3"/>
    <w:rsid w:val="009C56F0"/>
    <w:rsid w:val="009C6A0D"/>
    <w:rsid w:val="009C6B1B"/>
    <w:rsid w:val="009C712D"/>
    <w:rsid w:val="009D0CE6"/>
    <w:rsid w:val="009D110F"/>
    <w:rsid w:val="009D21C6"/>
    <w:rsid w:val="009D318D"/>
    <w:rsid w:val="009D33B2"/>
    <w:rsid w:val="009D35BF"/>
    <w:rsid w:val="009D413E"/>
    <w:rsid w:val="009D416A"/>
    <w:rsid w:val="009D5EBD"/>
    <w:rsid w:val="009D6413"/>
    <w:rsid w:val="009D64D0"/>
    <w:rsid w:val="009D68CD"/>
    <w:rsid w:val="009D68CE"/>
    <w:rsid w:val="009D6A3A"/>
    <w:rsid w:val="009D6AE5"/>
    <w:rsid w:val="009D7C89"/>
    <w:rsid w:val="009D7F62"/>
    <w:rsid w:val="009E00C6"/>
    <w:rsid w:val="009E0451"/>
    <w:rsid w:val="009E2B4B"/>
    <w:rsid w:val="009E2D1D"/>
    <w:rsid w:val="009E3478"/>
    <w:rsid w:val="009E363C"/>
    <w:rsid w:val="009E3AFC"/>
    <w:rsid w:val="009E4F92"/>
    <w:rsid w:val="009E58A3"/>
    <w:rsid w:val="009E7996"/>
    <w:rsid w:val="009EBB0A"/>
    <w:rsid w:val="009F11AC"/>
    <w:rsid w:val="009F1574"/>
    <w:rsid w:val="009F1682"/>
    <w:rsid w:val="009F1814"/>
    <w:rsid w:val="009F217C"/>
    <w:rsid w:val="009F4587"/>
    <w:rsid w:val="009F6A4C"/>
    <w:rsid w:val="00A00E4D"/>
    <w:rsid w:val="00A01459"/>
    <w:rsid w:val="00A02CC9"/>
    <w:rsid w:val="00A03829"/>
    <w:rsid w:val="00A03C06"/>
    <w:rsid w:val="00A0655D"/>
    <w:rsid w:val="00A10675"/>
    <w:rsid w:val="00A112CB"/>
    <w:rsid w:val="00A113A7"/>
    <w:rsid w:val="00A1149F"/>
    <w:rsid w:val="00A116F0"/>
    <w:rsid w:val="00A1175B"/>
    <w:rsid w:val="00A117C0"/>
    <w:rsid w:val="00A11A8C"/>
    <w:rsid w:val="00A121E0"/>
    <w:rsid w:val="00A12464"/>
    <w:rsid w:val="00A13F96"/>
    <w:rsid w:val="00A1505A"/>
    <w:rsid w:val="00A156C3"/>
    <w:rsid w:val="00A17572"/>
    <w:rsid w:val="00A201E5"/>
    <w:rsid w:val="00A208C7"/>
    <w:rsid w:val="00A20B5A"/>
    <w:rsid w:val="00A21179"/>
    <w:rsid w:val="00A22FC9"/>
    <w:rsid w:val="00A239F4"/>
    <w:rsid w:val="00A23B3E"/>
    <w:rsid w:val="00A24297"/>
    <w:rsid w:val="00A25F95"/>
    <w:rsid w:val="00A26485"/>
    <w:rsid w:val="00A27116"/>
    <w:rsid w:val="00A2750A"/>
    <w:rsid w:val="00A3085E"/>
    <w:rsid w:val="00A34585"/>
    <w:rsid w:val="00A36147"/>
    <w:rsid w:val="00A36BC8"/>
    <w:rsid w:val="00A36FBC"/>
    <w:rsid w:val="00A4002D"/>
    <w:rsid w:val="00A41754"/>
    <w:rsid w:val="00A41BE6"/>
    <w:rsid w:val="00A42145"/>
    <w:rsid w:val="00A42254"/>
    <w:rsid w:val="00A42F25"/>
    <w:rsid w:val="00A435C1"/>
    <w:rsid w:val="00A43688"/>
    <w:rsid w:val="00A4378A"/>
    <w:rsid w:val="00A43C6C"/>
    <w:rsid w:val="00A444FB"/>
    <w:rsid w:val="00A44FFA"/>
    <w:rsid w:val="00A4589A"/>
    <w:rsid w:val="00A46203"/>
    <w:rsid w:val="00A46CDA"/>
    <w:rsid w:val="00A472FA"/>
    <w:rsid w:val="00A5121F"/>
    <w:rsid w:val="00A530AE"/>
    <w:rsid w:val="00A53755"/>
    <w:rsid w:val="00A53AC7"/>
    <w:rsid w:val="00A557E9"/>
    <w:rsid w:val="00A55B66"/>
    <w:rsid w:val="00A5609C"/>
    <w:rsid w:val="00A56586"/>
    <w:rsid w:val="00A62E27"/>
    <w:rsid w:val="00A62F6F"/>
    <w:rsid w:val="00A631DF"/>
    <w:rsid w:val="00A64BA5"/>
    <w:rsid w:val="00A6510C"/>
    <w:rsid w:val="00A65806"/>
    <w:rsid w:val="00A65B7A"/>
    <w:rsid w:val="00A66DFA"/>
    <w:rsid w:val="00A66E37"/>
    <w:rsid w:val="00A67517"/>
    <w:rsid w:val="00A71193"/>
    <w:rsid w:val="00A7202B"/>
    <w:rsid w:val="00A723C7"/>
    <w:rsid w:val="00A72618"/>
    <w:rsid w:val="00A73174"/>
    <w:rsid w:val="00A74168"/>
    <w:rsid w:val="00A747AB"/>
    <w:rsid w:val="00A74ADB"/>
    <w:rsid w:val="00A752B3"/>
    <w:rsid w:val="00A7570E"/>
    <w:rsid w:val="00A76744"/>
    <w:rsid w:val="00A77BBF"/>
    <w:rsid w:val="00A80223"/>
    <w:rsid w:val="00A806A4"/>
    <w:rsid w:val="00A82453"/>
    <w:rsid w:val="00A82845"/>
    <w:rsid w:val="00A82DC5"/>
    <w:rsid w:val="00A83839"/>
    <w:rsid w:val="00A83950"/>
    <w:rsid w:val="00A83A46"/>
    <w:rsid w:val="00A83F25"/>
    <w:rsid w:val="00A8421B"/>
    <w:rsid w:val="00A84894"/>
    <w:rsid w:val="00A85124"/>
    <w:rsid w:val="00A852E7"/>
    <w:rsid w:val="00A86900"/>
    <w:rsid w:val="00A87D45"/>
    <w:rsid w:val="00A90CEC"/>
    <w:rsid w:val="00A917CB"/>
    <w:rsid w:val="00A91A44"/>
    <w:rsid w:val="00A921BE"/>
    <w:rsid w:val="00A93CFC"/>
    <w:rsid w:val="00A94401"/>
    <w:rsid w:val="00A94E50"/>
    <w:rsid w:val="00A97E83"/>
    <w:rsid w:val="00A97F0B"/>
    <w:rsid w:val="00AA0021"/>
    <w:rsid w:val="00AA5621"/>
    <w:rsid w:val="00AA6528"/>
    <w:rsid w:val="00AA693A"/>
    <w:rsid w:val="00AA6DE1"/>
    <w:rsid w:val="00AA72B6"/>
    <w:rsid w:val="00AA7B8B"/>
    <w:rsid w:val="00AA7C48"/>
    <w:rsid w:val="00AB009A"/>
    <w:rsid w:val="00AB1386"/>
    <w:rsid w:val="00AB2F0E"/>
    <w:rsid w:val="00AB3352"/>
    <w:rsid w:val="00AB43A8"/>
    <w:rsid w:val="00AB4BE9"/>
    <w:rsid w:val="00AB55F0"/>
    <w:rsid w:val="00AB5E97"/>
    <w:rsid w:val="00AB612C"/>
    <w:rsid w:val="00AB6D36"/>
    <w:rsid w:val="00AC11AF"/>
    <w:rsid w:val="00AC35D4"/>
    <w:rsid w:val="00AC3ACD"/>
    <w:rsid w:val="00AC425E"/>
    <w:rsid w:val="00AC4751"/>
    <w:rsid w:val="00AC4EB0"/>
    <w:rsid w:val="00AC6568"/>
    <w:rsid w:val="00AC65AA"/>
    <w:rsid w:val="00AC76AE"/>
    <w:rsid w:val="00AC7D4E"/>
    <w:rsid w:val="00AD0991"/>
    <w:rsid w:val="00AD0C10"/>
    <w:rsid w:val="00AD255F"/>
    <w:rsid w:val="00AD300E"/>
    <w:rsid w:val="00AD3412"/>
    <w:rsid w:val="00AD361C"/>
    <w:rsid w:val="00AD4D71"/>
    <w:rsid w:val="00AD4DC1"/>
    <w:rsid w:val="00AD6512"/>
    <w:rsid w:val="00AD74BB"/>
    <w:rsid w:val="00AD752A"/>
    <w:rsid w:val="00AD77DF"/>
    <w:rsid w:val="00AD7ACD"/>
    <w:rsid w:val="00AD7DF3"/>
    <w:rsid w:val="00AE0558"/>
    <w:rsid w:val="00AE1D3E"/>
    <w:rsid w:val="00AE1DE5"/>
    <w:rsid w:val="00AE1E83"/>
    <w:rsid w:val="00AE226F"/>
    <w:rsid w:val="00AE2908"/>
    <w:rsid w:val="00AE2D64"/>
    <w:rsid w:val="00AE32EB"/>
    <w:rsid w:val="00AE40A5"/>
    <w:rsid w:val="00AE4457"/>
    <w:rsid w:val="00AE5024"/>
    <w:rsid w:val="00AE513E"/>
    <w:rsid w:val="00AE518B"/>
    <w:rsid w:val="00AE7ABA"/>
    <w:rsid w:val="00AF0BC7"/>
    <w:rsid w:val="00AF0C06"/>
    <w:rsid w:val="00AF0F43"/>
    <w:rsid w:val="00AF201C"/>
    <w:rsid w:val="00AF2199"/>
    <w:rsid w:val="00AF270D"/>
    <w:rsid w:val="00AF3547"/>
    <w:rsid w:val="00AF3ED0"/>
    <w:rsid w:val="00AF453E"/>
    <w:rsid w:val="00AF4A72"/>
    <w:rsid w:val="00AF52CC"/>
    <w:rsid w:val="00AF60C5"/>
    <w:rsid w:val="00AF62B1"/>
    <w:rsid w:val="00AF7189"/>
    <w:rsid w:val="00AF7378"/>
    <w:rsid w:val="00AF7B29"/>
    <w:rsid w:val="00B00CFC"/>
    <w:rsid w:val="00B035F3"/>
    <w:rsid w:val="00B036FF"/>
    <w:rsid w:val="00B048A9"/>
    <w:rsid w:val="00B0491C"/>
    <w:rsid w:val="00B059E9"/>
    <w:rsid w:val="00B05DC6"/>
    <w:rsid w:val="00B0756D"/>
    <w:rsid w:val="00B10774"/>
    <w:rsid w:val="00B148D6"/>
    <w:rsid w:val="00B16B1C"/>
    <w:rsid w:val="00B16F02"/>
    <w:rsid w:val="00B204D9"/>
    <w:rsid w:val="00B20820"/>
    <w:rsid w:val="00B20B3A"/>
    <w:rsid w:val="00B215F1"/>
    <w:rsid w:val="00B25FD4"/>
    <w:rsid w:val="00B302E7"/>
    <w:rsid w:val="00B305EB"/>
    <w:rsid w:val="00B30F8D"/>
    <w:rsid w:val="00B310FD"/>
    <w:rsid w:val="00B31378"/>
    <w:rsid w:val="00B31505"/>
    <w:rsid w:val="00B31B57"/>
    <w:rsid w:val="00B31DEE"/>
    <w:rsid w:val="00B322A2"/>
    <w:rsid w:val="00B328F7"/>
    <w:rsid w:val="00B35BA8"/>
    <w:rsid w:val="00B36CCC"/>
    <w:rsid w:val="00B37B89"/>
    <w:rsid w:val="00B401CB"/>
    <w:rsid w:val="00B41393"/>
    <w:rsid w:val="00B41E13"/>
    <w:rsid w:val="00B41F48"/>
    <w:rsid w:val="00B42426"/>
    <w:rsid w:val="00B449EE"/>
    <w:rsid w:val="00B44DFC"/>
    <w:rsid w:val="00B45B46"/>
    <w:rsid w:val="00B45D60"/>
    <w:rsid w:val="00B461BD"/>
    <w:rsid w:val="00B470A2"/>
    <w:rsid w:val="00B4751F"/>
    <w:rsid w:val="00B479FC"/>
    <w:rsid w:val="00B5193C"/>
    <w:rsid w:val="00B52353"/>
    <w:rsid w:val="00B53AB4"/>
    <w:rsid w:val="00B542B2"/>
    <w:rsid w:val="00B542CE"/>
    <w:rsid w:val="00B551E5"/>
    <w:rsid w:val="00B558DC"/>
    <w:rsid w:val="00B61A8B"/>
    <w:rsid w:val="00B63970"/>
    <w:rsid w:val="00B63E97"/>
    <w:rsid w:val="00B65D0B"/>
    <w:rsid w:val="00B65F7E"/>
    <w:rsid w:val="00B6637F"/>
    <w:rsid w:val="00B6709B"/>
    <w:rsid w:val="00B7078D"/>
    <w:rsid w:val="00B709DC"/>
    <w:rsid w:val="00B70F02"/>
    <w:rsid w:val="00B72491"/>
    <w:rsid w:val="00B729BC"/>
    <w:rsid w:val="00B740BF"/>
    <w:rsid w:val="00B75529"/>
    <w:rsid w:val="00B77146"/>
    <w:rsid w:val="00B7720A"/>
    <w:rsid w:val="00B77317"/>
    <w:rsid w:val="00B773C7"/>
    <w:rsid w:val="00B778FB"/>
    <w:rsid w:val="00B77958"/>
    <w:rsid w:val="00B802B3"/>
    <w:rsid w:val="00B809A4"/>
    <w:rsid w:val="00B81C29"/>
    <w:rsid w:val="00B83CA2"/>
    <w:rsid w:val="00B84612"/>
    <w:rsid w:val="00B84740"/>
    <w:rsid w:val="00B847D5"/>
    <w:rsid w:val="00B84C09"/>
    <w:rsid w:val="00B85676"/>
    <w:rsid w:val="00B86861"/>
    <w:rsid w:val="00B90569"/>
    <w:rsid w:val="00B9081F"/>
    <w:rsid w:val="00B90A18"/>
    <w:rsid w:val="00B95C7C"/>
    <w:rsid w:val="00B95E90"/>
    <w:rsid w:val="00B96366"/>
    <w:rsid w:val="00B9748E"/>
    <w:rsid w:val="00B97C2A"/>
    <w:rsid w:val="00BA0531"/>
    <w:rsid w:val="00BA0695"/>
    <w:rsid w:val="00BA1079"/>
    <w:rsid w:val="00BA2644"/>
    <w:rsid w:val="00BA2E47"/>
    <w:rsid w:val="00BA2FF6"/>
    <w:rsid w:val="00BA320D"/>
    <w:rsid w:val="00BA3367"/>
    <w:rsid w:val="00BA3D65"/>
    <w:rsid w:val="00BA4CB3"/>
    <w:rsid w:val="00BA522F"/>
    <w:rsid w:val="00BA53FA"/>
    <w:rsid w:val="00BA5C77"/>
    <w:rsid w:val="00BA5F48"/>
    <w:rsid w:val="00BA60CC"/>
    <w:rsid w:val="00BA6C3C"/>
    <w:rsid w:val="00BA7D16"/>
    <w:rsid w:val="00BB0301"/>
    <w:rsid w:val="00BB16AD"/>
    <w:rsid w:val="00BB1705"/>
    <w:rsid w:val="00BB34BB"/>
    <w:rsid w:val="00BB382C"/>
    <w:rsid w:val="00BB4058"/>
    <w:rsid w:val="00BB55DF"/>
    <w:rsid w:val="00BB64DB"/>
    <w:rsid w:val="00BB6554"/>
    <w:rsid w:val="00BB7536"/>
    <w:rsid w:val="00BC0908"/>
    <w:rsid w:val="00BC0DE6"/>
    <w:rsid w:val="00BC34B0"/>
    <w:rsid w:val="00BC386C"/>
    <w:rsid w:val="00BC71DF"/>
    <w:rsid w:val="00BC9445"/>
    <w:rsid w:val="00BD0C6C"/>
    <w:rsid w:val="00BD1468"/>
    <w:rsid w:val="00BD15A2"/>
    <w:rsid w:val="00BD1855"/>
    <w:rsid w:val="00BD1CDB"/>
    <w:rsid w:val="00BD3B04"/>
    <w:rsid w:val="00BD49DD"/>
    <w:rsid w:val="00BD4AE5"/>
    <w:rsid w:val="00BD5A8B"/>
    <w:rsid w:val="00BD5BC7"/>
    <w:rsid w:val="00BD6ADB"/>
    <w:rsid w:val="00BE04C8"/>
    <w:rsid w:val="00BE07C7"/>
    <w:rsid w:val="00BE0C9A"/>
    <w:rsid w:val="00BE191E"/>
    <w:rsid w:val="00BE1B02"/>
    <w:rsid w:val="00BE3AFB"/>
    <w:rsid w:val="00BE3BC9"/>
    <w:rsid w:val="00BE400D"/>
    <w:rsid w:val="00BE42D4"/>
    <w:rsid w:val="00BE43B4"/>
    <w:rsid w:val="00BE4832"/>
    <w:rsid w:val="00BE605D"/>
    <w:rsid w:val="00BE6E21"/>
    <w:rsid w:val="00BE6FFE"/>
    <w:rsid w:val="00BE7E13"/>
    <w:rsid w:val="00BF01D1"/>
    <w:rsid w:val="00BF14CC"/>
    <w:rsid w:val="00BF1EAE"/>
    <w:rsid w:val="00BF3E1B"/>
    <w:rsid w:val="00BF6DA3"/>
    <w:rsid w:val="00BF761B"/>
    <w:rsid w:val="00C009DE"/>
    <w:rsid w:val="00C01160"/>
    <w:rsid w:val="00C017D7"/>
    <w:rsid w:val="00C01D85"/>
    <w:rsid w:val="00C02895"/>
    <w:rsid w:val="00C03520"/>
    <w:rsid w:val="00C0485A"/>
    <w:rsid w:val="00C04BF2"/>
    <w:rsid w:val="00C04D46"/>
    <w:rsid w:val="00C051DA"/>
    <w:rsid w:val="00C05E14"/>
    <w:rsid w:val="00C0640C"/>
    <w:rsid w:val="00C07482"/>
    <w:rsid w:val="00C102CA"/>
    <w:rsid w:val="00C108C4"/>
    <w:rsid w:val="00C108D1"/>
    <w:rsid w:val="00C11FD3"/>
    <w:rsid w:val="00C130FE"/>
    <w:rsid w:val="00C146EB"/>
    <w:rsid w:val="00C149C8"/>
    <w:rsid w:val="00C16370"/>
    <w:rsid w:val="00C16D85"/>
    <w:rsid w:val="00C16E29"/>
    <w:rsid w:val="00C17630"/>
    <w:rsid w:val="00C17873"/>
    <w:rsid w:val="00C2074A"/>
    <w:rsid w:val="00C20C76"/>
    <w:rsid w:val="00C20C86"/>
    <w:rsid w:val="00C21260"/>
    <w:rsid w:val="00C21E38"/>
    <w:rsid w:val="00C2221F"/>
    <w:rsid w:val="00C229F0"/>
    <w:rsid w:val="00C22C26"/>
    <w:rsid w:val="00C22FE4"/>
    <w:rsid w:val="00C24856"/>
    <w:rsid w:val="00C2492C"/>
    <w:rsid w:val="00C27496"/>
    <w:rsid w:val="00C275E5"/>
    <w:rsid w:val="00C31D93"/>
    <w:rsid w:val="00C325FC"/>
    <w:rsid w:val="00C33CE1"/>
    <w:rsid w:val="00C3450F"/>
    <w:rsid w:val="00C3465E"/>
    <w:rsid w:val="00C34947"/>
    <w:rsid w:val="00C35AFD"/>
    <w:rsid w:val="00C36EF9"/>
    <w:rsid w:val="00C3761D"/>
    <w:rsid w:val="00C37AD1"/>
    <w:rsid w:val="00C37AF7"/>
    <w:rsid w:val="00C401CF"/>
    <w:rsid w:val="00C405FE"/>
    <w:rsid w:val="00C40D98"/>
    <w:rsid w:val="00C41618"/>
    <w:rsid w:val="00C41B16"/>
    <w:rsid w:val="00C41C79"/>
    <w:rsid w:val="00C42B0E"/>
    <w:rsid w:val="00C42B7D"/>
    <w:rsid w:val="00C433CE"/>
    <w:rsid w:val="00C43773"/>
    <w:rsid w:val="00C4449D"/>
    <w:rsid w:val="00C44E80"/>
    <w:rsid w:val="00C453AF"/>
    <w:rsid w:val="00C4574D"/>
    <w:rsid w:val="00C459E9"/>
    <w:rsid w:val="00C46153"/>
    <w:rsid w:val="00C46BE9"/>
    <w:rsid w:val="00C50810"/>
    <w:rsid w:val="00C51677"/>
    <w:rsid w:val="00C52FE2"/>
    <w:rsid w:val="00C5366D"/>
    <w:rsid w:val="00C5404B"/>
    <w:rsid w:val="00C549EC"/>
    <w:rsid w:val="00C5543E"/>
    <w:rsid w:val="00C5626F"/>
    <w:rsid w:val="00C56B0E"/>
    <w:rsid w:val="00C57713"/>
    <w:rsid w:val="00C57A6D"/>
    <w:rsid w:val="00C608C2"/>
    <w:rsid w:val="00C61192"/>
    <w:rsid w:val="00C61ADB"/>
    <w:rsid w:val="00C61BB2"/>
    <w:rsid w:val="00C63467"/>
    <w:rsid w:val="00C668D0"/>
    <w:rsid w:val="00C66CF8"/>
    <w:rsid w:val="00C67152"/>
    <w:rsid w:val="00C672E8"/>
    <w:rsid w:val="00C72607"/>
    <w:rsid w:val="00C72827"/>
    <w:rsid w:val="00C73BA0"/>
    <w:rsid w:val="00C73F09"/>
    <w:rsid w:val="00C740ED"/>
    <w:rsid w:val="00C7780F"/>
    <w:rsid w:val="00C77D34"/>
    <w:rsid w:val="00C8090C"/>
    <w:rsid w:val="00C81464"/>
    <w:rsid w:val="00C81F7F"/>
    <w:rsid w:val="00C82028"/>
    <w:rsid w:val="00C82849"/>
    <w:rsid w:val="00C82A78"/>
    <w:rsid w:val="00C82BC7"/>
    <w:rsid w:val="00C8370F"/>
    <w:rsid w:val="00C84A7C"/>
    <w:rsid w:val="00C84CD8"/>
    <w:rsid w:val="00C84F45"/>
    <w:rsid w:val="00C853BA"/>
    <w:rsid w:val="00C86FB4"/>
    <w:rsid w:val="00C901AC"/>
    <w:rsid w:val="00C91E9B"/>
    <w:rsid w:val="00C920F9"/>
    <w:rsid w:val="00C93E38"/>
    <w:rsid w:val="00C96631"/>
    <w:rsid w:val="00C97338"/>
    <w:rsid w:val="00C97D5E"/>
    <w:rsid w:val="00CA1453"/>
    <w:rsid w:val="00CA1477"/>
    <w:rsid w:val="00CA2EC4"/>
    <w:rsid w:val="00CA3CE2"/>
    <w:rsid w:val="00CA3F9E"/>
    <w:rsid w:val="00CA450D"/>
    <w:rsid w:val="00CA4DA4"/>
    <w:rsid w:val="00CA4EB4"/>
    <w:rsid w:val="00CA5DE7"/>
    <w:rsid w:val="00CA7149"/>
    <w:rsid w:val="00CA7223"/>
    <w:rsid w:val="00CA7E6A"/>
    <w:rsid w:val="00CB0E9F"/>
    <w:rsid w:val="00CB23A0"/>
    <w:rsid w:val="00CB32D9"/>
    <w:rsid w:val="00CB3DD9"/>
    <w:rsid w:val="00CB3F0A"/>
    <w:rsid w:val="00CB57FE"/>
    <w:rsid w:val="00CB5D64"/>
    <w:rsid w:val="00CB737F"/>
    <w:rsid w:val="00CB7DE5"/>
    <w:rsid w:val="00CC0173"/>
    <w:rsid w:val="00CC0605"/>
    <w:rsid w:val="00CC0C16"/>
    <w:rsid w:val="00CC0D42"/>
    <w:rsid w:val="00CC0D92"/>
    <w:rsid w:val="00CC2CC9"/>
    <w:rsid w:val="00CC3529"/>
    <w:rsid w:val="00CC36C2"/>
    <w:rsid w:val="00CC422D"/>
    <w:rsid w:val="00CD0951"/>
    <w:rsid w:val="00CD0CC0"/>
    <w:rsid w:val="00CD0FB9"/>
    <w:rsid w:val="00CD1655"/>
    <w:rsid w:val="00CD308E"/>
    <w:rsid w:val="00CD3729"/>
    <w:rsid w:val="00CD3C77"/>
    <w:rsid w:val="00CD632B"/>
    <w:rsid w:val="00CD6449"/>
    <w:rsid w:val="00CD70D8"/>
    <w:rsid w:val="00CD79E4"/>
    <w:rsid w:val="00CE011A"/>
    <w:rsid w:val="00CE0236"/>
    <w:rsid w:val="00CE06A6"/>
    <w:rsid w:val="00CE1ADC"/>
    <w:rsid w:val="00CE213B"/>
    <w:rsid w:val="00CE2865"/>
    <w:rsid w:val="00CE3343"/>
    <w:rsid w:val="00CE3765"/>
    <w:rsid w:val="00CE3920"/>
    <w:rsid w:val="00CE403C"/>
    <w:rsid w:val="00CE4C49"/>
    <w:rsid w:val="00CE5A62"/>
    <w:rsid w:val="00CE6CB5"/>
    <w:rsid w:val="00CE70C4"/>
    <w:rsid w:val="00CE71EA"/>
    <w:rsid w:val="00CEA964"/>
    <w:rsid w:val="00CF0371"/>
    <w:rsid w:val="00CF0DBC"/>
    <w:rsid w:val="00CF2B72"/>
    <w:rsid w:val="00CF3B3F"/>
    <w:rsid w:val="00CF3C35"/>
    <w:rsid w:val="00CF4A77"/>
    <w:rsid w:val="00CF4D7C"/>
    <w:rsid w:val="00CF5677"/>
    <w:rsid w:val="00CF6FC9"/>
    <w:rsid w:val="00D013C0"/>
    <w:rsid w:val="00D01C3A"/>
    <w:rsid w:val="00D02CA8"/>
    <w:rsid w:val="00D02FB5"/>
    <w:rsid w:val="00D037B8"/>
    <w:rsid w:val="00D03B65"/>
    <w:rsid w:val="00D04A70"/>
    <w:rsid w:val="00D04EEC"/>
    <w:rsid w:val="00D05713"/>
    <w:rsid w:val="00D05D2F"/>
    <w:rsid w:val="00D06434"/>
    <w:rsid w:val="00D069BF"/>
    <w:rsid w:val="00D1019F"/>
    <w:rsid w:val="00D10869"/>
    <w:rsid w:val="00D10C88"/>
    <w:rsid w:val="00D11D2A"/>
    <w:rsid w:val="00D12479"/>
    <w:rsid w:val="00D13633"/>
    <w:rsid w:val="00D13CFE"/>
    <w:rsid w:val="00D1408C"/>
    <w:rsid w:val="00D149AC"/>
    <w:rsid w:val="00D14A0E"/>
    <w:rsid w:val="00D15484"/>
    <w:rsid w:val="00D16587"/>
    <w:rsid w:val="00D171FA"/>
    <w:rsid w:val="00D22364"/>
    <w:rsid w:val="00D23EA8"/>
    <w:rsid w:val="00D24897"/>
    <w:rsid w:val="00D26458"/>
    <w:rsid w:val="00D3024A"/>
    <w:rsid w:val="00D31972"/>
    <w:rsid w:val="00D35187"/>
    <w:rsid w:val="00D36785"/>
    <w:rsid w:val="00D369CB"/>
    <w:rsid w:val="00D37B36"/>
    <w:rsid w:val="00D37C24"/>
    <w:rsid w:val="00D40878"/>
    <w:rsid w:val="00D40ED3"/>
    <w:rsid w:val="00D41D3E"/>
    <w:rsid w:val="00D4306E"/>
    <w:rsid w:val="00D43755"/>
    <w:rsid w:val="00D447F8"/>
    <w:rsid w:val="00D4638D"/>
    <w:rsid w:val="00D47C98"/>
    <w:rsid w:val="00D47F3E"/>
    <w:rsid w:val="00D50C0F"/>
    <w:rsid w:val="00D50DA5"/>
    <w:rsid w:val="00D51407"/>
    <w:rsid w:val="00D52A87"/>
    <w:rsid w:val="00D53563"/>
    <w:rsid w:val="00D53DD3"/>
    <w:rsid w:val="00D54CDC"/>
    <w:rsid w:val="00D54E7A"/>
    <w:rsid w:val="00D55495"/>
    <w:rsid w:val="00D55EEF"/>
    <w:rsid w:val="00D55FB0"/>
    <w:rsid w:val="00D578AC"/>
    <w:rsid w:val="00D60704"/>
    <w:rsid w:val="00D63709"/>
    <w:rsid w:val="00D63B12"/>
    <w:rsid w:val="00D6437E"/>
    <w:rsid w:val="00D6602A"/>
    <w:rsid w:val="00D66118"/>
    <w:rsid w:val="00D66610"/>
    <w:rsid w:val="00D70790"/>
    <w:rsid w:val="00D70A7C"/>
    <w:rsid w:val="00D71C64"/>
    <w:rsid w:val="00D72976"/>
    <w:rsid w:val="00D7334B"/>
    <w:rsid w:val="00D7388B"/>
    <w:rsid w:val="00D73A02"/>
    <w:rsid w:val="00D73CD8"/>
    <w:rsid w:val="00D75E93"/>
    <w:rsid w:val="00D75FDC"/>
    <w:rsid w:val="00D77C94"/>
    <w:rsid w:val="00D803A7"/>
    <w:rsid w:val="00D804B9"/>
    <w:rsid w:val="00D82B3B"/>
    <w:rsid w:val="00D8357E"/>
    <w:rsid w:val="00D84120"/>
    <w:rsid w:val="00D84E53"/>
    <w:rsid w:val="00D852F3"/>
    <w:rsid w:val="00D85C18"/>
    <w:rsid w:val="00D871D7"/>
    <w:rsid w:val="00D8792C"/>
    <w:rsid w:val="00D90349"/>
    <w:rsid w:val="00D90813"/>
    <w:rsid w:val="00D90909"/>
    <w:rsid w:val="00D90983"/>
    <w:rsid w:val="00D91259"/>
    <w:rsid w:val="00D91B06"/>
    <w:rsid w:val="00D91C22"/>
    <w:rsid w:val="00D91FB3"/>
    <w:rsid w:val="00D92259"/>
    <w:rsid w:val="00D92BB5"/>
    <w:rsid w:val="00D92CF3"/>
    <w:rsid w:val="00D92E59"/>
    <w:rsid w:val="00D93ADF"/>
    <w:rsid w:val="00D9440C"/>
    <w:rsid w:val="00D94BF8"/>
    <w:rsid w:val="00D966A0"/>
    <w:rsid w:val="00DA0170"/>
    <w:rsid w:val="00DA04F2"/>
    <w:rsid w:val="00DA08CC"/>
    <w:rsid w:val="00DA19CE"/>
    <w:rsid w:val="00DA1FF6"/>
    <w:rsid w:val="00DA221F"/>
    <w:rsid w:val="00DA249F"/>
    <w:rsid w:val="00DA274E"/>
    <w:rsid w:val="00DA2901"/>
    <w:rsid w:val="00DA42BE"/>
    <w:rsid w:val="00DA5AF9"/>
    <w:rsid w:val="00DA6A72"/>
    <w:rsid w:val="00DA6C78"/>
    <w:rsid w:val="00DA6CC2"/>
    <w:rsid w:val="00DA7A1F"/>
    <w:rsid w:val="00DB2A18"/>
    <w:rsid w:val="00DB407A"/>
    <w:rsid w:val="00DB5015"/>
    <w:rsid w:val="00DB5463"/>
    <w:rsid w:val="00DB5644"/>
    <w:rsid w:val="00DB7A25"/>
    <w:rsid w:val="00DC01BF"/>
    <w:rsid w:val="00DC1B3E"/>
    <w:rsid w:val="00DC1BCA"/>
    <w:rsid w:val="00DC203A"/>
    <w:rsid w:val="00DC206D"/>
    <w:rsid w:val="00DC2CE8"/>
    <w:rsid w:val="00DC31C2"/>
    <w:rsid w:val="00DC3860"/>
    <w:rsid w:val="00DC3DA8"/>
    <w:rsid w:val="00DC5511"/>
    <w:rsid w:val="00DD084F"/>
    <w:rsid w:val="00DD0CCA"/>
    <w:rsid w:val="00DD1828"/>
    <w:rsid w:val="00DD191E"/>
    <w:rsid w:val="00DD1967"/>
    <w:rsid w:val="00DD22D7"/>
    <w:rsid w:val="00DD295F"/>
    <w:rsid w:val="00DD34FD"/>
    <w:rsid w:val="00DD383F"/>
    <w:rsid w:val="00DD4680"/>
    <w:rsid w:val="00DD4914"/>
    <w:rsid w:val="00DD525C"/>
    <w:rsid w:val="00DD52EF"/>
    <w:rsid w:val="00DE03D2"/>
    <w:rsid w:val="00DE0ECA"/>
    <w:rsid w:val="00DE32B8"/>
    <w:rsid w:val="00DE3949"/>
    <w:rsid w:val="00DE54CC"/>
    <w:rsid w:val="00DE56C5"/>
    <w:rsid w:val="00DE624E"/>
    <w:rsid w:val="00DE70C4"/>
    <w:rsid w:val="00DE7188"/>
    <w:rsid w:val="00DE7961"/>
    <w:rsid w:val="00DF03FD"/>
    <w:rsid w:val="00DF3F51"/>
    <w:rsid w:val="00DF4E72"/>
    <w:rsid w:val="00DF579F"/>
    <w:rsid w:val="00DF6097"/>
    <w:rsid w:val="00DF700B"/>
    <w:rsid w:val="00DF7374"/>
    <w:rsid w:val="00E01285"/>
    <w:rsid w:val="00E02544"/>
    <w:rsid w:val="00E025AD"/>
    <w:rsid w:val="00E03447"/>
    <w:rsid w:val="00E04A69"/>
    <w:rsid w:val="00E05F21"/>
    <w:rsid w:val="00E07332"/>
    <w:rsid w:val="00E0779C"/>
    <w:rsid w:val="00E1021F"/>
    <w:rsid w:val="00E103AA"/>
    <w:rsid w:val="00E1339A"/>
    <w:rsid w:val="00E139D2"/>
    <w:rsid w:val="00E13BD5"/>
    <w:rsid w:val="00E140B2"/>
    <w:rsid w:val="00E16272"/>
    <w:rsid w:val="00E1683C"/>
    <w:rsid w:val="00E17E43"/>
    <w:rsid w:val="00E17F11"/>
    <w:rsid w:val="00E214A4"/>
    <w:rsid w:val="00E2335C"/>
    <w:rsid w:val="00E23548"/>
    <w:rsid w:val="00E23FAF"/>
    <w:rsid w:val="00E24322"/>
    <w:rsid w:val="00E24382"/>
    <w:rsid w:val="00E244B5"/>
    <w:rsid w:val="00E2476F"/>
    <w:rsid w:val="00E24E47"/>
    <w:rsid w:val="00E2576D"/>
    <w:rsid w:val="00E25CA7"/>
    <w:rsid w:val="00E265F9"/>
    <w:rsid w:val="00E27306"/>
    <w:rsid w:val="00E273CE"/>
    <w:rsid w:val="00E27B0D"/>
    <w:rsid w:val="00E30E89"/>
    <w:rsid w:val="00E311D1"/>
    <w:rsid w:val="00E324AB"/>
    <w:rsid w:val="00E335C2"/>
    <w:rsid w:val="00E34015"/>
    <w:rsid w:val="00E343E4"/>
    <w:rsid w:val="00E34B9C"/>
    <w:rsid w:val="00E366EE"/>
    <w:rsid w:val="00E372B8"/>
    <w:rsid w:val="00E37308"/>
    <w:rsid w:val="00E376E4"/>
    <w:rsid w:val="00E4019C"/>
    <w:rsid w:val="00E406C8"/>
    <w:rsid w:val="00E41CE7"/>
    <w:rsid w:val="00E4254B"/>
    <w:rsid w:val="00E428B3"/>
    <w:rsid w:val="00E42C3A"/>
    <w:rsid w:val="00E43C7C"/>
    <w:rsid w:val="00E44263"/>
    <w:rsid w:val="00E45706"/>
    <w:rsid w:val="00E45FEE"/>
    <w:rsid w:val="00E47978"/>
    <w:rsid w:val="00E47E06"/>
    <w:rsid w:val="00E50576"/>
    <w:rsid w:val="00E50BF4"/>
    <w:rsid w:val="00E50EEC"/>
    <w:rsid w:val="00E5141A"/>
    <w:rsid w:val="00E52C14"/>
    <w:rsid w:val="00E52F68"/>
    <w:rsid w:val="00E532B6"/>
    <w:rsid w:val="00E53EBD"/>
    <w:rsid w:val="00E5438A"/>
    <w:rsid w:val="00E5449E"/>
    <w:rsid w:val="00E55500"/>
    <w:rsid w:val="00E56055"/>
    <w:rsid w:val="00E5618D"/>
    <w:rsid w:val="00E56B51"/>
    <w:rsid w:val="00E60BF9"/>
    <w:rsid w:val="00E615EF"/>
    <w:rsid w:val="00E6185B"/>
    <w:rsid w:val="00E619E7"/>
    <w:rsid w:val="00E6553F"/>
    <w:rsid w:val="00E65C1A"/>
    <w:rsid w:val="00E66540"/>
    <w:rsid w:val="00E671B6"/>
    <w:rsid w:val="00E67AEA"/>
    <w:rsid w:val="00E70618"/>
    <w:rsid w:val="00E70EEB"/>
    <w:rsid w:val="00E7119D"/>
    <w:rsid w:val="00E73DDF"/>
    <w:rsid w:val="00E750E8"/>
    <w:rsid w:val="00E75346"/>
    <w:rsid w:val="00E80474"/>
    <w:rsid w:val="00E809D5"/>
    <w:rsid w:val="00E821D2"/>
    <w:rsid w:val="00E82A9B"/>
    <w:rsid w:val="00E8370E"/>
    <w:rsid w:val="00E84214"/>
    <w:rsid w:val="00E86074"/>
    <w:rsid w:val="00E86901"/>
    <w:rsid w:val="00E87E29"/>
    <w:rsid w:val="00E901E1"/>
    <w:rsid w:val="00E9025D"/>
    <w:rsid w:val="00E90618"/>
    <w:rsid w:val="00E9102A"/>
    <w:rsid w:val="00E91084"/>
    <w:rsid w:val="00E9158D"/>
    <w:rsid w:val="00E91608"/>
    <w:rsid w:val="00E9206B"/>
    <w:rsid w:val="00E93493"/>
    <w:rsid w:val="00E94013"/>
    <w:rsid w:val="00E9492A"/>
    <w:rsid w:val="00E95F80"/>
    <w:rsid w:val="00E96888"/>
    <w:rsid w:val="00EA034B"/>
    <w:rsid w:val="00EA0506"/>
    <w:rsid w:val="00EA06AC"/>
    <w:rsid w:val="00EA0B44"/>
    <w:rsid w:val="00EA1993"/>
    <w:rsid w:val="00EA28F0"/>
    <w:rsid w:val="00EA2903"/>
    <w:rsid w:val="00EA2B99"/>
    <w:rsid w:val="00EA6B67"/>
    <w:rsid w:val="00EA6DB4"/>
    <w:rsid w:val="00EA6FE0"/>
    <w:rsid w:val="00EA76A7"/>
    <w:rsid w:val="00EA7867"/>
    <w:rsid w:val="00EB0567"/>
    <w:rsid w:val="00EB08AE"/>
    <w:rsid w:val="00EB162B"/>
    <w:rsid w:val="00EB19FD"/>
    <w:rsid w:val="00EB2DAA"/>
    <w:rsid w:val="00EB3976"/>
    <w:rsid w:val="00EB68C8"/>
    <w:rsid w:val="00EB69AF"/>
    <w:rsid w:val="00EC1A19"/>
    <w:rsid w:val="00EC224B"/>
    <w:rsid w:val="00EC22B0"/>
    <w:rsid w:val="00EC5243"/>
    <w:rsid w:val="00EC5921"/>
    <w:rsid w:val="00EC631A"/>
    <w:rsid w:val="00EC6FBB"/>
    <w:rsid w:val="00EC7675"/>
    <w:rsid w:val="00ED0B48"/>
    <w:rsid w:val="00ED0C38"/>
    <w:rsid w:val="00ED27E7"/>
    <w:rsid w:val="00ED2BDA"/>
    <w:rsid w:val="00ED35CB"/>
    <w:rsid w:val="00ED3B2A"/>
    <w:rsid w:val="00ED47AC"/>
    <w:rsid w:val="00ED4AC8"/>
    <w:rsid w:val="00ED50C2"/>
    <w:rsid w:val="00ED68F8"/>
    <w:rsid w:val="00ED6EE2"/>
    <w:rsid w:val="00ED75E7"/>
    <w:rsid w:val="00EE0143"/>
    <w:rsid w:val="00EE0458"/>
    <w:rsid w:val="00EE06FB"/>
    <w:rsid w:val="00EE0846"/>
    <w:rsid w:val="00EE0DAF"/>
    <w:rsid w:val="00EE2D18"/>
    <w:rsid w:val="00EE2F67"/>
    <w:rsid w:val="00EE5BE7"/>
    <w:rsid w:val="00EE5C94"/>
    <w:rsid w:val="00EE7807"/>
    <w:rsid w:val="00EE78B3"/>
    <w:rsid w:val="00EE7DB3"/>
    <w:rsid w:val="00EF249E"/>
    <w:rsid w:val="00EF2598"/>
    <w:rsid w:val="00EF2762"/>
    <w:rsid w:val="00EF2EC0"/>
    <w:rsid w:val="00EF32FF"/>
    <w:rsid w:val="00EF3460"/>
    <w:rsid w:val="00EF3E69"/>
    <w:rsid w:val="00EF42CA"/>
    <w:rsid w:val="00EF5333"/>
    <w:rsid w:val="00EF56B4"/>
    <w:rsid w:val="00EF6DBA"/>
    <w:rsid w:val="00EF73BE"/>
    <w:rsid w:val="00EF7C92"/>
    <w:rsid w:val="00EF7C95"/>
    <w:rsid w:val="00F0076A"/>
    <w:rsid w:val="00F00A4B"/>
    <w:rsid w:val="00F01F7E"/>
    <w:rsid w:val="00F035B9"/>
    <w:rsid w:val="00F040F6"/>
    <w:rsid w:val="00F051B3"/>
    <w:rsid w:val="00F05A35"/>
    <w:rsid w:val="00F06048"/>
    <w:rsid w:val="00F06756"/>
    <w:rsid w:val="00F07744"/>
    <w:rsid w:val="00F10466"/>
    <w:rsid w:val="00F10656"/>
    <w:rsid w:val="00F10C3B"/>
    <w:rsid w:val="00F114A1"/>
    <w:rsid w:val="00F11939"/>
    <w:rsid w:val="00F11D7A"/>
    <w:rsid w:val="00F12268"/>
    <w:rsid w:val="00F1298F"/>
    <w:rsid w:val="00F138C9"/>
    <w:rsid w:val="00F14612"/>
    <w:rsid w:val="00F15EBC"/>
    <w:rsid w:val="00F166B1"/>
    <w:rsid w:val="00F1694D"/>
    <w:rsid w:val="00F205DB"/>
    <w:rsid w:val="00F20D15"/>
    <w:rsid w:val="00F21C19"/>
    <w:rsid w:val="00F21EF8"/>
    <w:rsid w:val="00F221F2"/>
    <w:rsid w:val="00F24961"/>
    <w:rsid w:val="00F24C32"/>
    <w:rsid w:val="00F25CD1"/>
    <w:rsid w:val="00F26C80"/>
    <w:rsid w:val="00F27982"/>
    <w:rsid w:val="00F3070E"/>
    <w:rsid w:val="00F311D8"/>
    <w:rsid w:val="00F318A3"/>
    <w:rsid w:val="00F32FE4"/>
    <w:rsid w:val="00F331FA"/>
    <w:rsid w:val="00F334BE"/>
    <w:rsid w:val="00F338E8"/>
    <w:rsid w:val="00F349AD"/>
    <w:rsid w:val="00F355A4"/>
    <w:rsid w:val="00F35787"/>
    <w:rsid w:val="00F35FA2"/>
    <w:rsid w:val="00F36173"/>
    <w:rsid w:val="00F40F9A"/>
    <w:rsid w:val="00F41148"/>
    <w:rsid w:val="00F4180F"/>
    <w:rsid w:val="00F41AA4"/>
    <w:rsid w:val="00F43699"/>
    <w:rsid w:val="00F43833"/>
    <w:rsid w:val="00F4462D"/>
    <w:rsid w:val="00F448A6"/>
    <w:rsid w:val="00F50779"/>
    <w:rsid w:val="00F50AB6"/>
    <w:rsid w:val="00F5217F"/>
    <w:rsid w:val="00F52B2E"/>
    <w:rsid w:val="00F52B3C"/>
    <w:rsid w:val="00F52CE9"/>
    <w:rsid w:val="00F53F9F"/>
    <w:rsid w:val="00F5520B"/>
    <w:rsid w:val="00F55AA0"/>
    <w:rsid w:val="00F55CBD"/>
    <w:rsid w:val="00F56A69"/>
    <w:rsid w:val="00F60E71"/>
    <w:rsid w:val="00F6171A"/>
    <w:rsid w:val="00F61B81"/>
    <w:rsid w:val="00F62392"/>
    <w:rsid w:val="00F63D0C"/>
    <w:rsid w:val="00F6490C"/>
    <w:rsid w:val="00F655E3"/>
    <w:rsid w:val="00F655FC"/>
    <w:rsid w:val="00F66BB6"/>
    <w:rsid w:val="00F66CAB"/>
    <w:rsid w:val="00F66FC5"/>
    <w:rsid w:val="00F676A7"/>
    <w:rsid w:val="00F7152C"/>
    <w:rsid w:val="00F72060"/>
    <w:rsid w:val="00F7206D"/>
    <w:rsid w:val="00F72A03"/>
    <w:rsid w:val="00F72AAF"/>
    <w:rsid w:val="00F7323E"/>
    <w:rsid w:val="00F7345C"/>
    <w:rsid w:val="00F7348A"/>
    <w:rsid w:val="00F74356"/>
    <w:rsid w:val="00F749A6"/>
    <w:rsid w:val="00F74AA0"/>
    <w:rsid w:val="00F74BBF"/>
    <w:rsid w:val="00F75F75"/>
    <w:rsid w:val="00F7696A"/>
    <w:rsid w:val="00F8004F"/>
    <w:rsid w:val="00F80070"/>
    <w:rsid w:val="00F80520"/>
    <w:rsid w:val="00F81572"/>
    <w:rsid w:val="00F8268B"/>
    <w:rsid w:val="00F8430E"/>
    <w:rsid w:val="00F84870"/>
    <w:rsid w:val="00F861A7"/>
    <w:rsid w:val="00F861B5"/>
    <w:rsid w:val="00F8646D"/>
    <w:rsid w:val="00F874E0"/>
    <w:rsid w:val="00F9249A"/>
    <w:rsid w:val="00F92688"/>
    <w:rsid w:val="00F92ABA"/>
    <w:rsid w:val="00F92BC7"/>
    <w:rsid w:val="00F92EC2"/>
    <w:rsid w:val="00F93698"/>
    <w:rsid w:val="00F93865"/>
    <w:rsid w:val="00F940AC"/>
    <w:rsid w:val="00F94192"/>
    <w:rsid w:val="00F94375"/>
    <w:rsid w:val="00F95CDD"/>
    <w:rsid w:val="00FA162F"/>
    <w:rsid w:val="00FA239B"/>
    <w:rsid w:val="00FA33F9"/>
    <w:rsid w:val="00FA4DAB"/>
    <w:rsid w:val="00FA591B"/>
    <w:rsid w:val="00FA6EEE"/>
    <w:rsid w:val="00FA6F78"/>
    <w:rsid w:val="00FA7CF8"/>
    <w:rsid w:val="00FB060B"/>
    <w:rsid w:val="00FB0D4E"/>
    <w:rsid w:val="00FB13A1"/>
    <w:rsid w:val="00FB30B2"/>
    <w:rsid w:val="00FB436B"/>
    <w:rsid w:val="00FB6827"/>
    <w:rsid w:val="00FB6E66"/>
    <w:rsid w:val="00FB78A9"/>
    <w:rsid w:val="00FC15A0"/>
    <w:rsid w:val="00FC2813"/>
    <w:rsid w:val="00FC51A8"/>
    <w:rsid w:val="00FC5731"/>
    <w:rsid w:val="00FC598D"/>
    <w:rsid w:val="00FC6B97"/>
    <w:rsid w:val="00FC7100"/>
    <w:rsid w:val="00FC7347"/>
    <w:rsid w:val="00FD14CE"/>
    <w:rsid w:val="00FD17E0"/>
    <w:rsid w:val="00FD31DF"/>
    <w:rsid w:val="00FD3960"/>
    <w:rsid w:val="00FD51A7"/>
    <w:rsid w:val="00FD596B"/>
    <w:rsid w:val="00FD5D18"/>
    <w:rsid w:val="00FD5F47"/>
    <w:rsid w:val="00FD6DFD"/>
    <w:rsid w:val="00FD7655"/>
    <w:rsid w:val="00FE0A61"/>
    <w:rsid w:val="00FE1740"/>
    <w:rsid w:val="00FE237C"/>
    <w:rsid w:val="00FE2F0A"/>
    <w:rsid w:val="00FE6BD8"/>
    <w:rsid w:val="00FE7B0C"/>
    <w:rsid w:val="00FF07BF"/>
    <w:rsid w:val="00FF19D8"/>
    <w:rsid w:val="00FF1D6D"/>
    <w:rsid w:val="00FF25C9"/>
    <w:rsid w:val="00FF2E01"/>
    <w:rsid w:val="00FF2E95"/>
    <w:rsid w:val="00FF4831"/>
    <w:rsid w:val="00FF54A8"/>
    <w:rsid w:val="00FF5DB0"/>
    <w:rsid w:val="00FF6DE1"/>
    <w:rsid w:val="00FF7FD1"/>
    <w:rsid w:val="01135A02"/>
    <w:rsid w:val="0114C0DD"/>
    <w:rsid w:val="0120DEBF"/>
    <w:rsid w:val="01251114"/>
    <w:rsid w:val="0127F6D5"/>
    <w:rsid w:val="012D9602"/>
    <w:rsid w:val="01344026"/>
    <w:rsid w:val="013FD02E"/>
    <w:rsid w:val="01578B9D"/>
    <w:rsid w:val="016BC98D"/>
    <w:rsid w:val="016CC6C8"/>
    <w:rsid w:val="01787FA9"/>
    <w:rsid w:val="017E534C"/>
    <w:rsid w:val="01A74528"/>
    <w:rsid w:val="01B09BCE"/>
    <w:rsid w:val="01C65995"/>
    <w:rsid w:val="01E7579D"/>
    <w:rsid w:val="01F8FC57"/>
    <w:rsid w:val="01FF8AA2"/>
    <w:rsid w:val="02141B41"/>
    <w:rsid w:val="02144208"/>
    <w:rsid w:val="02176E69"/>
    <w:rsid w:val="02212FEB"/>
    <w:rsid w:val="023C7014"/>
    <w:rsid w:val="02434EF4"/>
    <w:rsid w:val="02506364"/>
    <w:rsid w:val="0251CA49"/>
    <w:rsid w:val="0257B45A"/>
    <w:rsid w:val="029D65ED"/>
    <w:rsid w:val="02A54D2E"/>
    <w:rsid w:val="02ABDCB6"/>
    <w:rsid w:val="02AE9E42"/>
    <w:rsid w:val="02B78599"/>
    <w:rsid w:val="02C5ACE7"/>
    <w:rsid w:val="02F2304C"/>
    <w:rsid w:val="02F61343"/>
    <w:rsid w:val="02FD2CC5"/>
    <w:rsid w:val="02FF7C37"/>
    <w:rsid w:val="03504654"/>
    <w:rsid w:val="0354ACD6"/>
    <w:rsid w:val="03610711"/>
    <w:rsid w:val="036CD5C5"/>
    <w:rsid w:val="0374FD17"/>
    <w:rsid w:val="037DBB4F"/>
    <w:rsid w:val="0385E072"/>
    <w:rsid w:val="03A94C35"/>
    <w:rsid w:val="03AF46E9"/>
    <w:rsid w:val="03B35619"/>
    <w:rsid w:val="03B8FF75"/>
    <w:rsid w:val="03C31DA3"/>
    <w:rsid w:val="03D8DE5F"/>
    <w:rsid w:val="03DF099D"/>
    <w:rsid w:val="03E12E87"/>
    <w:rsid w:val="03EE034D"/>
    <w:rsid w:val="03F53067"/>
    <w:rsid w:val="0415169E"/>
    <w:rsid w:val="041CD087"/>
    <w:rsid w:val="041F525F"/>
    <w:rsid w:val="042CC37B"/>
    <w:rsid w:val="0434CCBB"/>
    <w:rsid w:val="0435767B"/>
    <w:rsid w:val="04359E1D"/>
    <w:rsid w:val="04448C34"/>
    <w:rsid w:val="0479A0FF"/>
    <w:rsid w:val="0499F73F"/>
    <w:rsid w:val="04A31CFD"/>
    <w:rsid w:val="04DB1F2D"/>
    <w:rsid w:val="04F565EF"/>
    <w:rsid w:val="04FAC915"/>
    <w:rsid w:val="050F711E"/>
    <w:rsid w:val="0530AE08"/>
    <w:rsid w:val="053A5246"/>
    <w:rsid w:val="053C6C29"/>
    <w:rsid w:val="058CA5B7"/>
    <w:rsid w:val="05909CA3"/>
    <w:rsid w:val="05A0D3AB"/>
    <w:rsid w:val="05BE81CA"/>
    <w:rsid w:val="05C10864"/>
    <w:rsid w:val="05CE0A1B"/>
    <w:rsid w:val="05CEC3EF"/>
    <w:rsid w:val="05DB430A"/>
    <w:rsid w:val="05EE1B80"/>
    <w:rsid w:val="062470FB"/>
    <w:rsid w:val="062CF4FE"/>
    <w:rsid w:val="063FDC7D"/>
    <w:rsid w:val="0642F46C"/>
    <w:rsid w:val="064C706C"/>
    <w:rsid w:val="0652466C"/>
    <w:rsid w:val="06634D98"/>
    <w:rsid w:val="0671E155"/>
    <w:rsid w:val="068D715E"/>
    <w:rsid w:val="069923D6"/>
    <w:rsid w:val="06AE58DD"/>
    <w:rsid w:val="06B55C11"/>
    <w:rsid w:val="06DF919D"/>
    <w:rsid w:val="06EBAC18"/>
    <w:rsid w:val="071A0666"/>
    <w:rsid w:val="07210507"/>
    <w:rsid w:val="07566EC6"/>
    <w:rsid w:val="0759C1C1"/>
    <w:rsid w:val="0759D1D4"/>
    <w:rsid w:val="0766AAED"/>
    <w:rsid w:val="07690B66"/>
    <w:rsid w:val="078C1C55"/>
    <w:rsid w:val="079C28C4"/>
    <w:rsid w:val="07A4F35D"/>
    <w:rsid w:val="07D897E9"/>
    <w:rsid w:val="07D9DF59"/>
    <w:rsid w:val="07DFE1FF"/>
    <w:rsid w:val="07F16307"/>
    <w:rsid w:val="081586EC"/>
    <w:rsid w:val="082CF3F3"/>
    <w:rsid w:val="08450168"/>
    <w:rsid w:val="08512C72"/>
    <w:rsid w:val="0862CF6F"/>
    <w:rsid w:val="08689471"/>
    <w:rsid w:val="08693496"/>
    <w:rsid w:val="087B61FE"/>
    <w:rsid w:val="08A9EC73"/>
    <w:rsid w:val="08B8817B"/>
    <w:rsid w:val="08ED6A70"/>
    <w:rsid w:val="092C434B"/>
    <w:rsid w:val="095160D6"/>
    <w:rsid w:val="095208E1"/>
    <w:rsid w:val="095442A4"/>
    <w:rsid w:val="0971D9AD"/>
    <w:rsid w:val="098CA313"/>
    <w:rsid w:val="098CFE44"/>
    <w:rsid w:val="09A98217"/>
    <w:rsid w:val="09DF2F81"/>
    <w:rsid w:val="09E3DACB"/>
    <w:rsid w:val="09ED715E"/>
    <w:rsid w:val="09EF7F8F"/>
    <w:rsid w:val="09F13211"/>
    <w:rsid w:val="09F1D951"/>
    <w:rsid w:val="09F92818"/>
    <w:rsid w:val="0A0698C2"/>
    <w:rsid w:val="0A1B98C0"/>
    <w:rsid w:val="0A23E6D7"/>
    <w:rsid w:val="0A31C338"/>
    <w:rsid w:val="0A33F00B"/>
    <w:rsid w:val="0A570378"/>
    <w:rsid w:val="0A5BF710"/>
    <w:rsid w:val="0A7BDC58"/>
    <w:rsid w:val="0A7CFA0C"/>
    <w:rsid w:val="0A8614EB"/>
    <w:rsid w:val="0AA2DB68"/>
    <w:rsid w:val="0AB01EAC"/>
    <w:rsid w:val="0AB0BB39"/>
    <w:rsid w:val="0AB28430"/>
    <w:rsid w:val="0AB651FA"/>
    <w:rsid w:val="0AC72F42"/>
    <w:rsid w:val="0ACB5B38"/>
    <w:rsid w:val="0AD2CEDE"/>
    <w:rsid w:val="0ADE6A1E"/>
    <w:rsid w:val="0AF04FA2"/>
    <w:rsid w:val="0AFE3116"/>
    <w:rsid w:val="0B013D0E"/>
    <w:rsid w:val="0B09F04B"/>
    <w:rsid w:val="0B162E16"/>
    <w:rsid w:val="0B1D6342"/>
    <w:rsid w:val="0B21ECF6"/>
    <w:rsid w:val="0B3F8468"/>
    <w:rsid w:val="0B5CA9EF"/>
    <w:rsid w:val="0B6C94F9"/>
    <w:rsid w:val="0B94A26E"/>
    <w:rsid w:val="0BB345D8"/>
    <w:rsid w:val="0BC523A4"/>
    <w:rsid w:val="0BE12EC8"/>
    <w:rsid w:val="0C0A7841"/>
    <w:rsid w:val="0C1C0D38"/>
    <w:rsid w:val="0C28EF1A"/>
    <w:rsid w:val="0C40870B"/>
    <w:rsid w:val="0C426D1D"/>
    <w:rsid w:val="0C42E7BF"/>
    <w:rsid w:val="0C48CE4C"/>
    <w:rsid w:val="0C52225B"/>
    <w:rsid w:val="0C581752"/>
    <w:rsid w:val="0C5B20C2"/>
    <w:rsid w:val="0C64ED59"/>
    <w:rsid w:val="0C6ECD55"/>
    <w:rsid w:val="0C76A9B4"/>
    <w:rsid w:val="0C8B5D74"/>
    <w:rsid w:val="0C961376"/>
    <w:rsid w:val="0CDBA527"/>
    <w:rsid w:val="0CE122D9"/>
    <w:rsid w:val="0D00AE10"/>
    <w:rsid w:val="0D04996E"/>
    <w:rsid w:val="0D127E31"/>
    <w:rsid w:val="0D15F932"/>
    <w:rsid w:val="0D249D95"/>
    <w:rsid w:val="0D2A0A44"/>
    <w:rsid w:val="0D30E183"/>
    <w:rsid w:val="0D49E74C"/>
    <w:rsid w:val="0D556349"/>
    <w:rsid w:val="0D617B57"/>
    <w:rsid w:val="0D778CAF"/>
    <w:rsid w:val="0D7FE7AD"/>
    <w:rsid w:val="0D80EAE6"/>
    <w:rsid w:val="0DDB317F"/>
    <w:rsid w:val="0DE4078B"/>
    <w:rsid w:val="0DEE5C47"/>
    <w:rsid w:val="0DF01175"/>
    <w:rsid w:val="0E25AFDD"/>
    <w:rsid w:val="0E28FCE2"/>
    <w:rsid w:val="0E370D4E"/>
    <w:rsid w:val="0E43C106"/>
    <w:rsid w:val="0E5C5A75"/>
    <w:rsid w:val="0E9B6796"/>
    <w:rsid w:val="0E9C4835"/>
    <w:rsid w:val="0EA40839"/>
    <w:rsid w:val="0EA435BB"/>
    <w:rsid w:val="0EB4C283"/>
    <w:rsid w:val="0EB4F6F9"/>
    <w:rsid w:val="0EB6ACBF"/>
    <w:rsid w:val="0EBB37DC"/>
    <w:rsid w:val="0EBDCC10"/>
    <w:rsid w:val="0EC5DAA5"/>
    <w:rsid w:val="0ECE2AC0"/>
    <w:rsid w:val="0EE479E7"/>
    <w:rsid w:val="0EE53B71"/>
    <w:rsid w:val="0EE7A7DE"/>
    <w:rsid w:val="0F1118F7"/>
    <w:rsid w:val="0F14DE66"/>
    <w:rsid w:val="0F31F5AD"/>
    <w:rsid w:val="0F3770EA"/>
    <w:rsid w:val="0F4134F6"/>
    <w:rsid w:val="0F572AE8"/>
    <w:rsid w:val="0F5DAE96"/>
    <w:rsid w:val="0F61BA4A"/>
    <w:rsid w:val="0F6808B5"/>
    <w:rsid w:val="0F771283"/>
    <w:rsid w:val="0FBFE47A"/>
    <w:rsid w:val="0FCC5D27"/>
    <w:rsid w:val="0FF1B300"/>
    <w:rsid w:val="0FF434D3"/>
    <w:rsid w:val="102416F1"/>
    <w:rsid w:val="104B54DD"/>
    <w:rsid w:val="105E0D85"/>
    <w:rsid w:val="106DC3A6"/>
    <w:rsid w:val="107BE095"/>
    <w:rsid w:val="1084B02C"/>
    <w:rsid w:val="10AEB12F"/>
    <w:rsid w:val="10B12D00"/>
    <w:rsid w:val="10BB93AA"/>
    <w:rsid w:val="10D05ECC"/>
    <w:rsid w:val="10F6C401"/>
    <w:rsid w:val="1102CAE5"/>
    <w:rsid w:val="110C704A"/>
    <w:rsid w:val="1118AEC2"/>
    <w:rsid w:val="112EB4D3"/>
    <w:rsid w:val="114F42DE"/>
    <w:rsid w:val="115684FC"/>
    <w:rsid w:val="1179BB22"/>
    <w:rsid w:val="117CB6AC"/>
    <w:rsid w:val="11932567"/>
    <w:rsid w:val="11A8E8CB"/>
    <w:rsid w:val="11BE00AC"/>
    <w:rsid w:val="11C0AC07"/>
    <w:rsid w:val="11D42086"/>
    <w:rsid w:val="11E30FCC"/>
    <w:rsid w:val="11EB62BF"/>
    <w:rsid w:val="11FDEBA1"/>
    <w:rsid w:val="1231127F"/>
    <w:rsid w:val="1232C6AA"/>
    <w:rsid w:val="126B314B"/>
    <w:rsid w:val="12710EA5"/>
    <w:rsid w:val="1278251C"/>
    <w:rsid w:val="1282AE84"/>
    <w:rsid w:val="12A18881"/>
    <w:rsid w:val="12A4EC0A"/>
    <w:rsid w:val="12BB3091"/>
    <w:rsid w:val="12BDF958"/>
    <w:rsid w:val="12F780EE"/>
    <w:rsid w:val="12F8ED0F"/>
    <w:rsid w:val="132A4393"/>
    <w:rsid w:val="134E1FDD"/>
    <w:rsid w:val="13506DD2"/>
    <w:rsid w:val="135BB7B3"/>
    <w:rsid w:val="135FF7A8"/>
    <w:rsid w:val="136CDC20"/>
    <w:rsid w:val="13708BC4"/>
    <w:rsid w:val="139B7D52"/>
    <w:rsid w:val="139D22AA"/>
    <w:rsid w:val="13B2BD5F"/>
    <w:rsid w:val="13CD3617"/>
    <w:rsid w:val="13E9B161"/>
    <w:rsid w:val="13F8B090"/>
    <w:rsid w:val="140D88DA"/>
    <w:rsid w:val="1410352C"/>
    <w:rsid w:val="14220B13"/>
    <w:rsid w:val="14263365"/>
    <w:rsid w:val="1436D0F3"/>
    <w:rsid w:val="14404E12"/>
    <w:rsid w:val="1442BD94"/>
    <w:rsid w:val="144959BA"/>
    <w:rsid w:val="144A6893"/>
    <w:rsid w:val="14651B4B"/>
    <w:rsid w:val="1468DF71"/>
    <w:rsid w:val="14740A0B"/>
    <w:rsid w:val="147C37EC"/>
    <w:rsid w:val="148799C2"/>
    <w:rsid w:val="149BFB53"/>
    <w:rsid w:val="14BEE7DB"/>
    <w:rsid w:val="14C01E12"/>
    <w:rsid w:val="14E0898D"/>
    <w:rsid w:val="14E302F3"/>
    <w:rsid w:val="14FFA5E2"/>
    <w:rsid w:val="152F8139"/>
    <w:rsid w:val="1532F501"/>
    <w:rsid w:val="1538E421"/>
    <w:rsid w:val="1543CA51"/>
    <w:rsid w:val="154DC976"/>
    <w:rsid w:val="1569B3A9"/>
    <w:rsid w:val="15780557"/>
    <w:rsid w:val="15781E27"/>
    <w:rsid w:val="157C2181"/>
    <w:rsid w:val="157DA021"/>
    <w:rsid w:val="1585B2AD"/>
    <w:rsid w:val="15B68C5B"/>
    <w:rsid w:val="15B7BEB7"/>
    <w:rsid w:val="15B981D4"/>
    <w:rsid w:val="15BCFB83"/>
    <w:rsid w:val="15C07783"/>
    <w:rsid w:val="15CA3524"/>
    <w:rsid w:val="15D5F975"/>
    <w:rsid w:val="15DE2F90"/>
    <w:rsid w:val="15EB8775"/>
    <w:rsid w:val="15F904A1"/>
    <w:rsid w:val="15FB09EF"/>
    <w:rsid w:val="15FF8307"/>
    <w:rsid w:val="160A4CE0"/>
    <w:rsid w:val="1617BD0B"/>
    <w:rsid w:val="1624D8E7"/>
    <w:rsid w:val="1631E13C"/>
    <w:rsid w:val="16368D58"/>
    <w:rsid w:val="1642B0BB"/>
    <w:rsid w:val="1680137C"/>
    <w:rsid w:val="16822205"/>
    <w:rsid w:val="16863433"/>
    <w:rsid w:val="16A7E1B5"/>
    <w:rsid w:val="16C2D0B6"/>
    <w:rsid w:val="16D02D53"/>
    <w:rsid w:val="16D15CC4"/>
    <w:rsid w:val="16E8FD8E"/>
    <w:rsid w:val="16EEB207"/>
    <w:rsid w:val="170B56E9"/>
    <w:rsid w:val="17149A17"/>
    <w:rsid w:val="173157A8"/>
    <w:rsid w:val="173AD006"/>
    <w:rsid w:val="173E145E"/>
    <w:rsid w:val="17823D93"/>
    <w:rsid w:val="17A5BD0D"/>
    <w:rsid w:val="17A6BCAF"/>
    <w:rsid w:val="17C68119"/>
    <w:rsid w:val="17D3EC4F"/>
    <w:rsid w:val="17F1F992"/>
    <w:rsid w:val="180DA7D4"/>
    <w:rsid w:val="182882C9"/>
    <w:rsid w:val="18367E7D"/>
    <w:rsid w:val="185E89A8"/>
    <w:rsid w:val="18619D4E"/>
    <w:rsid w:val="18847A6B"/>
    <w:rsid w:val="188E1CC9"/>
    <w:rsid w:val="18918423"/>
    <w:rsid w:val="189AFF28"/>
    <w:rsid w:val="18A2637E"/>
    <w:rsid w:val="18B59AA0"/>
    <w:rsid w:val="18B8461A"/>
    <w:rsid w:val="18BB01AA"/>
    <w:rsid w:val="18C809C1"/>
    <w:rsid w:val="18CA1B0F"/>
    <w:rsid w:val="18D5553C"/>
    <w:rsid w:val="190FD12B"/>
    <w:rsid w:val="19170B00"/>
    <w:rsid w:val="191FBF41"/>
    <w:rsid w:val="1930A563"/>
    <w:rsid w:val="1936ED6E"/>
    <w:rsid w:val="194E70D9"/>
    <w:rsid w:val="1954336E"/>
    <w:rsid w:val="195B132F"/>
    <w:rsid w:val="197D46D5"/>
    <w:rsid w:val="19A9B4B3"/>
    <w:rsid w:val="19B45B35"/>
    <w:rsid w:val="19D0CFB9"/>
    <w:rsid w:val="19F75868"/>
    <w:rsid w:val="19F7D395"/>
    <w:rsid w:val="1A03DF84"/>
    <w:rsid w:val="1A071AE1"/>
    <w:rsid w:val="1A136E2C"/>
    <w:rsid w:val="1A2F4FFF"/>
    <w:rsid w:val="1A54167B"/>
    <w:rsid w:val="1A69C9BC"/>
    <w:rsid w:val="1A783948"/>
    <w:rsid w:val="1A7EF632"/>
    <w:rsid w:val="1A8038F2"/>
    <w:rsid w:val="1A87B6CF"/>
    <w:rsid w:val="1A8F549F"/>
    <w:rsid w:val="1A9A09C5"/>
    <w:rsid w:val="1AA60E2D"/>
    <w:rsid w:val="1AA731B9"/>
    <w:rsid w:val="1AB479B5"/>
    <w:rsid w:val="1AC0E519"/>
    <w:rsid w:val="1AC47714"/>
    <w:rsid w:val="1AC7B1CC"/>
    <w:rsid w:val="1ACC75C4"/>
    <w:rsid w:val="1AD2FF6B"/>
    <w:rsid w:val="1AE478BD"/>
    <w:rsid w:val="1AE8F7D9"/>
    <w:rsid w:val="1AFCCB11"/>
    <w:rsid w:val="1B0F5227"/>
    <w:rsid w:val="1B1B13A5"/>
    <w:rsid w:val="1B1F0F99"/>
    <w:rsid w:val="1B305289"/>
    <w:rsid w:val="1B3782F2"/>
    <w:rsid w:val="1B7CBFBE"/>
    <w:rsid w:val="1B82B8C3"/>
    <w:rsid w:val="1B8B7CF5"/>
    <w:rsid w:val="1B9F22D4"/>
    <w:rsid w:val="1BA61085"/>
    <w:rsid w:val="1BAC4B33"/>
    <w:rsid w:val="1BB8612A"/>
    <w:rsid w:val="1BC6E033"/>
    <w:rsid w:val="1BE85018"/>
    <w:rsid w:val="1C07E9C0"/>
    <w:rsid w:val="1C09D887"/>
    <w:rsid w:val="1C289008"/>
    <w:rsid w:val="1C5AC8F9"/>
    <w:rsid w:val="1C6EEF1F"/>
    <w:rsid w:val="1C94DB6C"/>
    <w:rsid w:val="1C9E70A9"/>
    <w:rsid w:val="1CCD9EAA"/>
    <w:rsid w:val="1CCE9F53"/>
    <w:rsid w:val="1CE75886"/>
    <w:rsid w:val="1CEABCC3"/>
    <w:rsid w:val="1CF6C1FF"/>
    <w:rsid w:val="1D02C60B"/>
    <w:rsid w:val="1D0560C7"/>
    <w:rsid w:val="1D1AEBA8"/>
    <w:rsid w:val="1D1C66D3"/>
    <w:rsid w:val="1D5063AA"/>
    <w:rsid w:val="1D600132"/>
    <w:rsid w:val="1D6069D8"/>
    <w:rsid w:val="1D638FBE"/>
    <w:rsid w:val="1D703697"/>
    <w:rsid w:val="1D73E72D"/>
    <w:rsid w:val="1D9D12D3"/>
    <w:rsid w:val="1D9EFC36"/>
    <w:rsid w:val="1DC584CB"/>
    <w:rsid w:val="1DD753BC"/>
    <w:rsid w:val="1DED7736"/>
    <w:rsid w:val="1DF6A884"/>
    <w:rsid w:val="1DFB7AAB"/>
    <w:rsid w:val="1E05D123"/>
    <w:rsid w:val="1E0CFBC0"/>
    <w:rsid w:val="1E0DBB31"/>
    <w:rsid w:val="1E1745C3"/>
    <w:rsid w:val="1E372980"/>
    <w:rsid w:val="1E3A1C97"/>
    <w:rsid w:val="1E3E1A2D"/>
    <w:rsid w:val="1E4BFE62"/>
    <w:rsid w:val="1E6F5A3C"/>
    <w:rsid w:val="1E71C31C"/>
    <w:rsid w:val="1E790C6B"/>
    <w:rsid w:val="1E997E08"/>
    <w:rsid w:val="1EA5592E"/>
    <w:rsid w:val="1EAB2724"/>
    <w:rsid w:val="1ECCB7E7"/>
    <w:rsid w:val="1ED0AF5A"/>
    <w:rsid w:val="1ED3A0D4"/>
    <w:rsid w:val="1EE2D992"/>
    <w:rsid w:val="1EEC0AD3"/>
    <w:rsid w:val="1EF13DE4"/>
    <w:rsid w:val="1F15D202"/>
    <w:rsid w:val="1F185C12"/>
    <w:rsid w:val="1F1D0CCA"/>
    <w:rsid w:val="1F41DA46"/>
    <w:rsid w:val="1F47ABE2"/>
    <w:rsid w:val="1F58329A"/>
    <w:rsid w:val="1F64FBC2"/>
    <w:rsid w:val="1F91AE09"/>
    <w:rsid w:val="1F95722F"/>
    <w:rsid w:val="1F996D6B"/>
    <w:rsid w:val="1F9FE6E7"/>
    <w:rsid w:val="1FA70E10"/>
    <w:rsid w:val="1FAFC2B4"/>
    <w:rsid w:val="1FD1F2EC"/>
    <w:rsid w:val="1FE122B3"/>
    <w:rsid w:val="1FFD8B45"/>
    <w:rsid w:val="20069584"/>
    <w:rsid w:val="2007AC24"/>
    <w:rsid w:val="201092F6"/>
    <w:rsid w:val="201A8FF8"/>
    <w:rsid w:val="201CBB80"/>
    <w:rsid w:val="201DDB39"/>
    <w:rsid w:val="20234A16"/>
    <w:rsid w:val="202E9F4B"/>
    <w:rsid w:val="2038873B"/>
    <w:rsid w:val="2043A360"/>
    <w:rsid w:val="205D64CA"/>
    <w:rsid w:val="20627240"/>
    <w:rsid w:val="20656509"/>
    <w:rsid w:val="2081EDE0"/>
    <w:rsid w:val="20879EFC"/>
    <w:rsid w:val="2089756B"/>
    <w:rsid w:val="20974784"/>
    <w:rsid w:val="209C377D"/>
    <w:rsid w:val="20A30686"/>
    <w:rsid w:val="20CBA60F"/>
    <w:rsid w:val="20D51922"/>
    <w:rsid w:val="20D69CF8"/>
    <w:rsid w:val="20D7F71B"/>
    <w:rsid w:val="2104CCD4"/>
    <w:rsid w:val="212419C7"/>
    <w:rsid w:val="2133E0C0"/>
    <w:rsid w:val="2139E25F"/>
    <w:rsid w:val="2145E038"/>
    <w:rsid w:val="2160890F"/>
    <w:rsid w:val="216D5D1A"/>
    <w:rsid w:val="217B61EF"/>
    <w:rsid w:val="218038A6"/>
    <w:rsid w:val="21866885"/>
    <w:rsid w:val="21943F5F"/>
    <w:rsid w:val="21C0A0C8"/>
    <w:rsid w:val="21CE8554"/>
    <w:rsid w:val="21DBEBDE"/>
    <w:rsid w:val="2201356A"/>
    <w:rsid w:val="221AFA41"/>
    <w:rsid w:val="222CC041"/>
    <w:rsid w:val="22528388"/>
    <w:rsid w:val="225944FC"/>
    <w:rsid w:val="225E2E11"/>
    <w:rsid w:val="2264B427"/>
    <w:rsid w:val="226AA456"/>
    <w:rsid w:val="226F35A7"/>
    <w:rsid w:val="22799DB8"/>
    <w:rsid w:val="2299FE81"/>
    <w:rsid w:val="22BF4A6B"/>
    <w:rsid w:val="22CB8820"/>
    <w:rsid w:val="22D276F7"/>
    <w:rsid w:val="22D55BB2"/>
    <w:rsid w:val="22E718FC"/>
    <w:rsid w:val="22EA36BD"/>
    <w:rsid w:val="22EE39C7"/>
    <w:rsid w:val="230425AD"/>
    <w:rsid w:val="230AB00F"/>
    <w:rsid w:val="2317E381"/>
    <w:rsid w:val="2320B1A6"/>
    <w:rsid w:val="232C279F"/>
    <w:rsid w:val="2336E07E"/>
    <w:rsid w:val="234B99ED"/>
    <w:rsid w:val="234BCEED"/>
    <w:rsid w:val="234FC6F9"/>
    <w:rsid w:val="235A8AE1"/>
    <w:rsid w:val="235CF1AC"/>
    <w:rsid w:val="2366D563"/>
    <w:rsid w:val="2374D5BE"/>
    <w:rsid w:val="237C8C01"/>
    <w:rsid w:val="2399F0D4"/>
    <w:rsid w:val="239B5CB0"/>
    <w:rsid w:val="23AF611B"/>
    <w:rsid w:val="23CF3A22"/>
    <w:rsid w:val="23D47A37"/>
    <w:rsid w:val="23E0BA56"/>
    <w:rsid w:val="23E1E05F"/>
    <w:rsid w:val="23E1F170"/>
    <w:rsid w:val="23EBAA95"/>
    <w:rsid w:val="23F6BF30"/>
    <w:rsid w:val="24023E6F"/>
    <w:rsid w:val="2408DBD7"/>
    <w:rsid w:val="240E3DBA"/>
    <w:rsid w:val="241F62A1"/>
    <w:rsid w:val="2424C229"/>
    <w:rsid w:val="2428E2E5"/>
    <w:rsid w:val="242B6587"/>
    <w:rsid w:val="243A7C86"/>
    <w:rsid w:val="24475D69"/>
    <w:rsid w:val="24576FCF"/>
    <w:rsid w:val="24607FB3"/>
    <w:rsid w:val="246E5A6F"/>
    <w:rsid w:val="247527CE"/>
    <w:rsid w:val="24799954"/>
    <w:rsid w:val="24827F69"/>
    <w:rsid w:val="249D7A97"/>
    <w:rsid w:val="24EBF6D8"/>
    <w:rsid w:val="24F1A3E5"/>
    <w:rsid w:val="2503FFC7"/>
    <w:rsid w:val="2518ACDE"/>
    <w:rsid w:val="252E0AE3"/>
    <w:rsid w:val="25361105"/>
    <w:rsid w:val="2546051A"/>
    <w:rsid w:val="25572760"/>
    <w:rsid w:val="2590E5BE"/>
    <w:rsid w:val="2598642F"/>
    <w:rsid w:val="25E5F950"/>
    <w:rsid w:val="25F4B59D"/>
    <w:rsid w:val="25F63808"/>
    <w:rsid w:val="260CDEB6"/>
    <w:rsid w:val="261A9F1A"/>
    <w:rsid w:val="26297BF1"/>
    <w:rsid w:val="262F4039"/>
    <w:rsid w:val="2631C119"/>
    <w:rsid w:val="2639BBE7"/>
    <w:rsid w:val="26A46C94"/>
    <w:rsid w:val="26ADB0B1"/>
    <w:rsid w:val="26C546D3"/>
    <w:rsid w:val="26C584C2"/>
    <w:rsid w:val="26CA04A2"/>
    <w:rsid w:val="26CD647C"/>
    <w:rsid w:val="26DF3F6F"/>
    <w:rsid w:val="26EEFDDA"/>
    <w:rsid w:val="26F17366"/>
    <w:rsid w:val="26FFFCC4"/>
    <w:rsid w:val="27015CF0"/>
    <w:rsid w:val="271533AA"/>
    <w:rsid w:val="2726A244"/>
    <w:rsid w:val="273F5DE8"/>
    <w:rsid w:val="27589A63"/>
    <w:rsid w:val="2765CD8F"/>
    <w:rsid w:val="276A07AE"/>
    <w:rsid w:val="2770D138"/>
    <w:rsid w:val="277884C1"/>
    <w:rsid w:val="27938AA7"/>
    <w:rsid w:val="2794AEF7"/>
    <w:rsid w:val="279E1318"/>
    <w:rsid w:val="279FD861"/>
    <w:rsid w:val="27A07660"/>
    <w:rsid w:val="27A2FD64"/>
    <w:rsid w:val="27A34BAB"/>
    <w:rsid w:val="27A484A3"/>
    <w:rsid w:val="27A6C509"/>
    <w:rsid w:val="27AB3972"/>
    <w:rsid w:val="27C5B2B2"/>
    <w:rsid w:val="27DB4E19"/>
    <w:rsid w:val="27FECC6F"/>
    <w:rsid w:val="28138D33"/>
    <w:rsid w:val="281B6064"/>
    <w:rsid w:val="282FAE7B"/>
    <w:rsid w:val="28307F29"/>
    <w:rsid w:val="283F6D5D"/>
    <w:rsid w:val="284A5DBF"/>
    <w:rsid w:val="28590614"/>
    <w:rsid w:val="2873777A"/>
    <w:rsid w:val="287E4378"/>
    <w:rsid w:val="28859362"/>
    <w:rsid w:val="289B12F5"/>
    <w:rsid w:val="289D17D5"/>
    <w:rsid w:val="28A8772C"/>
    <w:rsid w:val="28AB4010"/>
    <w:rsid w:val="28B57318"/>
    <w:rsid w:val="28C0A6EE"/>
    <w:rsid w:val="28C7C5AD"/>
    <w:rsid w:val="28C8C506"/>
    <w:rsid w:val="28D59CD1"/>
    <w:rsid w:val="28DDDC85"/>
    <w:rsid w:val="28E227F9"/>
    <w:rsid w:val="28E844F7"/>
    <w:rsid w:val="28EA3F05"/>
    <w:rsid w:val="28EB71C7"/>
    <w:rsid w:val="28EF0A8E"/>
    <w:rsid w:val="2902B462"/>
    <w:rsid w:val="290DEDA9"/>
    <w:rsid w:val="29224AEA"/>
    <w:rsid w:val="29498B23"/>
    <w:rsid w:val="2968A0DA"/>
    <w:rsid w:val="2974148D"/>
    <w:rsid w:val="298673D4"/>
    <w:rsid w:val="29C83E2B"/>
    <w:rsid w:val="29DABE6B"/>
    <w:rsid w:val="29F20F1F"/>
    <w:rsid w:val="29F48C46"/>
    <w:rsid w:val="29FB07C4"/>
    <w:rsid w:val="2A0908E4"/>
    <w:rsid w:val="2A0B91D4"/>
    <w:rsid w:val="2A2163C3"/>
    <w:rsid w:val="2A2B4435"/>
    <w:rsid w:val="2A339CD9"/>
    <w:rsid w:val="2A4992BF"/>
    <w:rsid w:val="2A7A20C7"/>
    <w:rsid w:val="2AA47665"/>
    <w:rsid w:val="2AB30E51"/>
    <w:rsid w:val="2AB526D5"/>
    <w:rsid w:val="2AB689F4"/>
    <w:rsid w:val="2AC68EA6"/>
    <w:rsid w:val="2B09275C"/>
    <w:rsid w:val="2B12EEDB"/>
    <w:rsid w:val="2B7772B7"/>
    <w:rsid w:val="2B7B8E9E"/>
    <w:rsid w:val="2BA5A755"/>
    <w:rsid w:val="2BCBF12B"/>
    <w:rsid w:val="2BD64F14"/>
    <w:rsid w:val="2BDDFD3C"/>
    <w:rsid w:val="2BE0D08D"/>
    <w:rsid w:val="2BEB221E"/>
    <w:rsid w:val="2C03D623"/>
    <w:rsid w:val="2C09EBD4"/>
    <w:rsid w:val="2C10BA1F"/>
    <w:rsid w:val="2C204BAF"/>
    <w:rsid w:val="2C39155A"/>
    <w:rsid w:val="2C391A62"/>
    <w:rsid w:val="2C42651F"/>
    <w:rsid w:val="2C535504"/>
    <w:rsid w:val="2C7E9A8C"/>
    <w:rsid w:val="2C92883A"/>
    <w:rsid w:val="2C9801B0"/>
    <w:rsid w:val="2C9C8212"/>
    <w:rsid w:val="2CA08AB7"/>
    <w:rsid w:val="2CA096AD"/>
    <w:rsid w:val="2CAC9E80"/>
    <w:rsid w:val="2CB9E0C7"/>
    <w:rsid w:val="2CD643DE"/>
    <w:rsid w:val="2CE541D8"/>
    <w:rsid w:val="2D08AE29"/>
    <w:rsid w:val="2D140E78"/>
    <w:rsid w:val="2D36D685"/>
    <w:rsid w:val="2D3E003A"/>
    <w:rsid w:val="2D42F61B"/>
    <w:rsid w:val="2D46B48C"/>
    <w:rsid w:val="2D5E3F5E"/>
    <w:rsid w:val="2D66E43A"/>
    <w:rsid w:val="2D6B8210"/>
    <w:rsid w:val="2D8BFB7D"/>
    <w:rsid w:val="2DA7721A"/>
    <w:rsid w:val="2DBB0EAA"/>
    <w:rsid w:val="2DBF6D7B"/>
    <w:rsid w:val="2DE9B36A"/>
    <w:rsid w:val="2DF1EAC7"/>
    <w:rsid w:val="2E056FCC"/>
    <w:rsid w:val="2E315CA8"/>
    <w:rsid w:val="2E43FA67"/>
    <w:rsid w:val="2E4A8F9D"/>
    <w:rsid w:val="2E793440"/>
    <w:rsid w:val="2E7AA35A"/>
    <w:rsid w:val="2E9194F2"/>
    <w:rsid w:val="2EA1FD49"/>
    <w:rsid w:val="2EA48C92"/>
    <w:rsid w:val="2EA53DC2"/>
    <w:rsid w:val="2EA9C590"/>
    <w:rsid w:val="2EB44CAC"/>
    <w:rsid w:val="2EB81185"/>
    <w:rsid w:val="2ED1FA25"/>
    <w:rsid w:val="2EF1F8DF"/>
    <w:rsid w:val="2F22BBF9"/>
    <w:rsid w:val="2F2AB6AC"/>
    <w:rsid w:val="2F39191C"/>
    <w:rsid w:val="2F89FB17"/>
    <w:rsid w:val="2F929D12"/>
    <w:rsid w:val="2FB5E617"/>
    <w:rsid w:val="2FCDFAD3"/>
    <w:rsid w:val="2FFA4182"/>
    <w:rsid w:val="302E158C"/>
    <w:rsid w:val="3031D35E"/>
    <w:rsid w:val="30360DDA"/>
    <w:rsid w:val="30514AB0"/>
    <w:rsid w:val="30532553"/>
    <w:rsid w:val="30717819"/>
    <w:rsid w:val="3073FCA1"/>
    <w:rsid w:val="30791E83"/>
    <w:rsid w:val="307B6ED2"/>
    <w:rsid w:val="30837659"/>
    <w:rsid w:val="3089D3B5"/>
    <w:rsid w:val="308C25BF"/>
    <w:rsid w:val="3095E020"/>
    <w:rsid w:val="3096295A"/>
    <w:rsid w:val="309673C7"/>
    <w:rsid w:val="309A3E78"/>
    <w:rsid w:val="30B0FD99"/>
    <w:rsid w:val="30B3FF3E"/>
    <w:rsid w:val="30B60580"/>
    <w:rsid w:val="30BEB1E6"/>
    <w:rsid w:val="30C30653"/>
    <w:rsid w:val="30D4F381"/>
    <w:rsid w:val="30D6ED13"/>
    <w:rsid w:val="30E7F9D8"/>
    <w:rsid w:val="30F9B516"/>
    <w:rsid w:val="310A0460"/>
    <w:rsid w:val="312A3C11"/>
    <w:rsid w:val="3135C232"/>
    <w:rsid w:val="316C2BFA"/>
    <w:rsid w:val="317053AC"/>
    <w:rsid w:val="318CA9BA"/>
    <w:rsid w:val="319F98C2"/>
    <w:rsid w:val="31C31D0A"/>
    <w:rsid w:val="31C8FF8F"/>
    <w:rsid w:val="31DB302D"/>
    <w:rsid w:val="31E22502"/>
    <w:rsid w:val="31E760E0"/>
    <w:rsid w:val="3212EDCD"/>
    <w:rsid w:val="321CE839"/>
    <w:rsid w:val="322AAA8D"/>
    <w:rsid w:val="3231A88B"/>
    <w:rsid w:val="3231B081"/>
    <w:rsid w:val="323C0101"/>
    <w:rsid w:val="32404B81"/>
    <w:rsid w:val="3241D4D8"/>
    <w:rsid w:val="3249D365"/>
    <w:rsid w:val="3260D355"/>
    <w:rsid w:val="3267AC01"/>
    <w:rsid w:val="327BD4CC"/>
    <w:rsid w:val="3296E629"/>
    <w:rsid w:val="32A73134"/>
    <w:rsid w:val="32CC403C"/>
    <w:rsid w:val="32D1C034"/>
    <w:rsid w:val="32E275D0"/>
    <w:rsid w:val="32E6A8EF"/>
    <w:rsid w:val="32EF3F4C"/>
    <w:rsid w:val="32F02EAE"/>
    <w:rsid w:val="32F4681B"/>
    <w:rsid w:val="33039339"/>
    <w:rsid w:val="33045D91"/>
    <w:rsid w:val="3309E951"/>
    <w:rsid w:val="331BBA3E"/>
    <w:rsid w:val="3334D4F2"/>
    <w:rsid w:val="33356EA0"/>
    <w:rsid w:val="3339C20D"/>
    <w:rsid w:val="334008CF"/>
    <w:rsid w:val="33464ADA"/>
    <w:rsid w:val="3348CB31"/>
    <w:rsid w:val="334C2750"/>
    <w:rsid w:val="337C1459"/>
    <w:rsid w:val="338530F3"/>
    <w:rsid w:val="339326BC"/>
    <w:rsid w:val="339AB9C5"/>
    <w:rsid w:val="33A8D67F"/>
    <w:rsid w:val="33AE0407"/>
    <w:rsid w:val="33B47E5E"/>
    <w:rsid w:val="33B92BED"/>
    <w:rsid w:val="33BB171B"/>
    <w:rsid w:val="33D0A225"/>
    <w:rsid w:val="33D98B78"/>
    <w:rsid w:val="33E191D8"/>
    <w:rsid w:val="33E6F9C3"/>
    <w:rsid w:val="33FEAA77"/>
    <w:rsid w:val="341715A4"/>
    <w:rsid w:val="342C8587"/>
    <w:rsid w:val="343272F9"/>
    <w:rsid w:val="343DB3A3"/>
    <w:rsid w:val="344000C5"/>
    <w:rsid w:val="346560AB"/>
    <w:rsid w:val="34720DAF"/>
    <w:rsid w:val="3477F177"/>
    <w:rsid w:val="348B2F62"/>
    <w:rsid w:val="349BFAFC"/>
    <w:rsid w:val="34A683C4"/>
    <w:rsid w:val="34AA90CB"/>
    <w:rsid w:val="34BC2EC8"/>
    <w:rsid w:val="34DA7C84"/>
    <w:rsid w:val="34DAD983"/>
    <w:rsid w:val="34E5DB87"/>
    <w:rsid w:val="34EA9C73"/>
    <w:rsid w:val="35183B64"/>
    <w:rsid w:val="35186709"/>
    <w:rsid w:val="35436FEE"/>
    <w:rsid w:val="355C6D19"/>
    <w:rsid w:val="356870A7"/>
    <w:rsid w:val="35966AA6"/>
    <w:rsid w:val="35A44A1D"/>
    <w:rsid w:val="35D05137"/>
    <w:rsid w:val="35E5A15E"/>
    <w:rsid w:val="35E5D7A5"/>
    <w:rsid w:val="361F366D"/>
    <w:rsid w:val="36461D63"/>
    <w:rsid w:val="367A665B"/>
    <w:rsid w:val="368A897A"/>
    <w:rsid w:val="368ECD30"/>
    <w:rsid w:val="36A6C181"/>
    <w:rsid w:val="36DB2383"/>
    <w:rsid w:val="36FD7769"/>
    <w:rsid w:val="370ED10C"/>
    <w:rsid w:val="372BB7BB"/>
    <w:rsid w:val="37320321"/>
    <w:rsid w:val="373BC768"/>
    <w:rsid w:val="3749FC0A"/>
    <w:rsid w:val="375AAAB0"/>
    <w:rsid w:val="37615D7A"/>
    <w:rsid w:val="376A13BB"/>
    <w:rsid w:val="377B0D1D"/>
    <w:rsid w:val="377BE478"/>
    <w:rsid w:val="3790933F"/>
    <w:rsid w:val="37AB6CCC"/>
    <w:rsid w:val="37B02FEB"/>
    <w:rsid w:val="37B6252A"/>
    <w:rsid w:val="37D31FAA"/>
    <w:rsid w:val="37E04AFB"/>
    <w:rsid w:val="37E0BFB2"/>
    <w:rsid w:val="37E2233D"/>
    <w:rsid w:val="37F69687"/>
    <w:rsid w:val="37FC9791"/>
    <w:rsid w:val="3828A6DD"/>
    <w:rsid w:val="38369CDC"/>
    <w:rsid w:val="383936E7"/>
    <w:rsid w:val="383EB078"/>
    <w:rsid w:val="384E9D8C"/>
    <w:rsid w:val="387DF507"/>
    <w:rsid w:val="38842193"/>
    <w:rsid w:val="389CA725"/>
    <w:rsid w:val="389E35D7"/>
    <w:rsid w:val="38B39146"/>
    <w:rsid w:val="38C3E822"/>
    <w:rsid w:val="38D2503D"/>
    <w:rsid w:val="38E444BB"/>
    <w:rsid w:val="38ED4482"/>
    <w:rsid w:val="38FBD78F"/>
    <w:rsid w:val="391173CF"/>
    <w:rsid w:val="39274BD8"/>
    <w:rsid w:val="392E3981"/>
    <w:rsid w:val="3938D1CE"/>
    <w:rsid w:val="3962B3D9"/>
    <w:rsid w:val="396309A7"/>
    <w:rsid w:val="397B8C9B"/>
    <w:rsid w:val="397FE793"/>
    <w:rsid w:val="39966370"/>
    <w:rsid w:val="399867F2"/>
    <w:rsid w:val="39B0E6E2"/>
    <w:rsid w:val="39B16FAB"/>
    <w:rsid w:val="39B1D66B"/>
    <w:rsid w:val="39C0311E"/>
    <w:rsid w:val="39CE5E85"/>
    <w:rsid w:val="39CFB05C"/>
    <w:rsid w:val="39E1E78B"/>
    <w:rsid w:val="39F04898"/>
    <w:rsid w:val="3A047577"/>
    <w:rsid w:val="3A12EC48"/>
    <w:rsid w:val="3A13A65C"/>
    <w:rsid w:val="3A13CF43"/>
    <w:rsid w:val="3A18D395"/>
    <w:rsid w:val="3A2A15F4"/>
    <w:rsid w:val="3A4806A5"/>
    <w:rsid w:val="3A559AF9"/>
    <w:rsid w:val="3A754F4A"/>
    <w:rsid w:val="3A810537"/>
    <w:rsid w:val="3A97FCFC"/>
    <w:rsid w:val="3A9D21F2"/>
    <w:rsid w:val="3A9E930A"/>
    <w:rsid w:val="3AA2B959"/>
    <w:rsid w:val="3AAB5642"/>
    <w:rsid w:val="3AB2052A"/>
    <w:rsid w:val="3AB74572"/>
    <w:rsid w:val="3AB82532"/>
    <w:rsid w:val="3ABF32F8"/>
    <w:rsid w:val="3AD4539A"/>
    <w:rsid w:val="3AD4A22F"/>
    <w:rsid w:val="3ADB7003"/>
    <w:rsid w:val="3AF07CEF"/>
    <w:rsid w:val="3AFB5FE4"/>
    <w:rsid w:val="3AFEF103"/>
    <w:rsid w:val="3B0386DF"/>
    <w:rsid w:val="3B0E8628"/>
    <w:rsid w:val="3B189BDA"/>
    <w:rsid w:val="3B198E86"/>
    <w:rsid w:val="3B19B542"/>
    <w:rsid w:val="3B4A65EC"/>
    <w:rsid w:val="3B512F73"/>
    <w:rsid w:val="3B556023"/>
    <w:rsid w:val="3B57DBA4"/>
    <w:rsid w:val="3B5AFAA2"/>
    <w:rsid w:val="3B62D3B0"/>
    <w:rsid w:val="3B658B13"/>
    <w:rsid w:val="3B729FC9"/>
    <w:rsid w:val="3B904B54"/>
    <w:rsid w:val="3B97ACD8"/>
    <w:rsid w:val="3BC070B1"/>
    <w:rsid w:val="3BCC9E81"/>
    <w:rsid w:val="3BCE3B87"/>
    <w:rsid w:val="3BD63CA8"/>
    <w:rsid w:val="3BEEA7E3"/>
    <w:rsid w:val="3BFC0D75"/>
    <w:rsid w:val="3C1687A7"/>
    <w:rsid w:val="3C2D9E5C"/>
    <w:rsid w:val="3C3C2659"/>
    <w:rsid w:val="3C3F2BB8"/>
    <w:rsid w:val="3C409E74"/>
    <w:rsid w:val="3C664B6F"/>
    <w:rsid w:val="3C6F1795"/>
    <w:rsid w:val="3C707290"/>
    <w:rsid w:val="3C89882F"/>
    <w:rsid w:val="3C8A7E66"/>
    <w:rsid w:val="3C95DD7F"/>
    <w:rsid w:val="3CAE2A7E"/>
    <w:rsid w:val="3CED49B9"/>
    <w:rsid w:val="3CF68FD0"/>
    <w:rsid w:val="3CF9E36E"/>
    <w:rsid w:val="3D0E4F4A"/>
    <w:rsid w:val="3D37D35E"/>
    <w:rsid w:val="3D3E1180"/>
    <w:rsid w:val="3D54594A"/>
    <w:rsid w:val="3D5C45FE"/>
    <w:rsid w:val="3D608596"/>
    <w:rsid w:val="3D631E5E"/>
    <w:rsid w:val="3D763DED"/>
    <w:rsid w:val="3D936F38"/>
    <w:rsid w:val="3D94486E"/>
    <w:rsid w:val="3DB06756"/>
    <w:rsid w:val="3DB6B9B4"/>
    <w:rsid w:val="3DBB8FDF"/>
    <w:rsid w:val="3DC98E1E"/>
    <w:rsid w:val="3DCF7803"/>
    <w:rsid w:val="3DD9CCD6"/>
    <w:rsid w:val="3DE9D160"/>
    <w:rsid w:val="3E04076F"/>
    <w:rsid w:val="3E0ED068"/>
    <w:rsid w:val="3E2ED453"/>
    <w:rsid w:val="3E2FAD9F"/>
    <w:rsid w:val="3E4A8A67"/>
    <w:rsid w:val="3E4CF5A2"/>
    <w:rsid w:val="3E4EFDBE"/>
    <w:rsid w:val="3E56959E"/>
    <w:rsid w:val="3E631994"/>
    <w:rsid w:val="3E6CE430"/>
    <w:rsid w:val="3E7D5A03"/>
    <w:rsid w:val="3E880162"/>
    <w:rsid w:val="3EA1F30D"/>
    <w:rsid w:val="3EA88D76"/>
    <w:rsid w:val="3EAB8B45"/>
    <w:rsid w:val="3EB91DF6"/>
    <w:rsid w:val="3EC112B4"/>
    <w:rsid w:val="3EC613FD"/>
    <w:rsid w:val="3EC81742"/>
    <w:rsid w:val="3EC8F0D5"/>
    <w:rsid w:val="3ED55CD6"/>
    <w:rsid w:val="3EDE8044"/>
    <w:rsid w:val="3EF2D38C"/>
    <w:rsid w:val="3F388826"/>
    <w:rsid w:val="3F6DEBBC"/>
    <w:rsid w:val="3F6F6CC5"/>
    <w:rsid w:val="3F7C83C7"/>
    <w:rsid w:val="3F7E0350"/>
    <w:rsid w:val="3F98108E"/>
    <w:rsid w:val="3F9F0F7E"/>
    <w:rsid w:val="3FAE54A9"/>
    <w:rsid w:val="3FF5505E"/>
    <w:rsid w:val="4019B7F3"/>
    <w:rsid w:val="401F7731"/>
    <w:rsid w:val="404918F3"/>
    <w:rsid w:val="40761DA9"/>
    <w:rsid w:val="407FE71A"/>
    <w:rsid w:val="4082973A"/>
    <w:rsid w:val="40953585"/>
    <w:rsid w:val="4095843E"/>
    <w:rsid w:val="40B5A5C5"/>
    <w:rsid w:val="40FC4A74"/>
    <w:rsid w:val="4102DE3B"/>
    <w:rsid w:val="4146D085"/>
    <w:rsid w:val="414BD139"/>
    <w:rsid w:val="415E00B1"/>
    <w:rsid w:val="417B9E89"/>
    <w:rsid w:val="417D1F17"/>
    <w:rsid w:val="4182CEE6"/>
    <w:rsid w:val="418910C4"/>
    <w:rsid w:val="41965B26"/>
    <w:rsid w:val="41B27FF7"/>
    <w:rsid w:val="41B2F645"/>
    <w:rsid w:val="41C5FC56"/>
    <w:rsid w:val="41CD0D08"/>
    <w:rsid w:val="420248B9"/>
    <w:rsid w:val="421E73E4"/>
    <w:rsid w:val="423092DF"/>
    <w:rsid w:val="4238C504"/>
    <w:rsid w:val="423F7300"/>
    <w:rsid w:val="425036DA"/>
    <w:rsid w:val="4259BBCA"/>
    <w:rsid w:val="427B6EA5"/>
    <w:rsid w:val="427C09F7"/>
    <w:rsid w:val="427C92FD"/>
    <w:rsid w:val="427F4D7D"/>
    <w:rsid w:val="429409DC"/>
    <w:rsid w:val="42AEE5F3"/>
    <w:rsid w:val="42B09172"/>
    <w:rsid w:val="42C6DB20"/>
    <w:rsid w:val="42DD4DDD"/>
    <w:rsid w:val="430C5378"/>
    <w:rsid w:val="431358C0"/>
    <w:rsid w:val="431A37A0"/>
    <w:rsid w:val="4320826D"/>
    <w:rsid w:val="4328AF8D"/>
    <w:rsid w:val="43492D76"/>
    <w:rsid w:val="434EDA8F"/>
    <w:rsid w:val="4355C737"/>
    <w:rsid w:val="4358EE37"/>
    <w:rsid w:val="436F8652"/>
    <w:rsid w:val="437FBAC8"/>
    <w:rsid w:val="439D60EB"/>
    <w:rsid w:val="43A94620"/>
    <w:rsid w:val="43AA480E"/>
    <w:rsid w:val="43AEA634"/>
    <w:rsid w:val="43BBEA63"/>
    <w:rsid w:val="43D14DC1"/>
    <w:rsid w:val="43F79CC8"/>
    <w:rsid w:val="4400D9C5"/>
    <w:rsid w:val="440C30F5"/>
    <w:rsid w:val="441631D4"/>
    <w:rsid w:val="4418CF4C"/>
    <w:rsid w:val="44272F29"/>
    <w:rsid w:val="446861DA"/>
    <w:rsid w:val="446C8ACE"/>
    <w:rsid w:val="446C9067"/>
    <w:rsid w:val="44746D99"/>
    <w:rsid w:val="447B71B7"/>
    <w:rsid w:val="4487AB5A"/>
    <w:rsid w:val="44896C06"/>
    <w:rsid w:val="448A7EDB"/>
    <w:rsid w:val="4496661F"/>
    <w:rsid w:val="449D12F7"/>
    <w:rsid w:val="44BE3F42"/>
    <w:rsid w:val="44CE0F6E"/>
    <w:rsid w:val="44DC6A8F"/>
    <w:rsid w:val="44E07109"/>
    <w:rsid w:val="44E5A26D"/>
    <w:rsid w:val="44E9A672"/>
    <w:rsid w:val="44EFF83C"/>
    <w:rsid w:val="450F0982"/>
    <w:rsid w:val="451F3600"/>
    <w:rsid w:val="4524AA6D"/>
    <w:rsid w:val="452675D7"/>
    <w:rsid w:val="453419A9"/>
    <w:rsid w:val="4542F238"/>
    <w:rsid w:val="4553EB6B"/>
    <w:rsid w:val="4562CC0F"/>
    <w:rsid w:val="456903DA"/>
    <w:rsid w:val="4574AA8E"/>
    <w:rsid w:val="45796588"/>
    <w:rsid w:val="458F7A46"/>
    <w:rsid w:val="45909149"/>
    <w:rsid w:val="4592E644"/>
    <w:rsid w:val="45B1A1BC"/>
    <w:rsid w:val="45C5D25D"/>
    <w:rsid w:val="45CBABB6"/>
    <w:rsid w:val="45D4BBCD"/>
    <w:rsid w:val="45DE2B15"/>
    <w:rsid w:val="461754D6"/>
    <w:rsid w:val="462CCD58"/>
    <w:rsid w:val="46436B87"/>
    <w:rsid w:val="4645FCFC"/>
    <w:rsid w:val="464606A3"/>
    <w:rsid w:val="46593247"/>
    <w:rsid w:val="465F7BBD"/>
    <w:rsid w:val="4672C7AD"/>
    <w:rsid w:val="4674A56D"/>
    <w:rsid w:val="46776E60"/>
    <w:rsid w:val="467C6923"/>
    <w:rsid w:val="469F6ADB"/>
    <w:rsid w:val="46B4411D"/>
    <w:rsid w:val="46C406B4"/>
    <w:rsid w:val="46C507BD"/>
    <w:rsid w:val="46CE1D65"/>
    <w:rsid w:val="46D4FF95"/>
    <w:rsid w:val="46DD3696"/>
    <w:rsid w:val="46EC31B2"/>
    <w:rsid w:val="46FAAD54"/>
    <w:rsid w:val="4703208B"/>
    <w:rsid w:val="4726395C"/>
    <w:rsid w:val="4739B28F"/>
    <w:rsid w:val="4746606F"/>
    <w:rsid w:val="47783F61"/>
    <w:rsid w:val="4794CEAC"/>
    <w:rsid w:val="47A92E60"/>
    <w:rsid w:val="47B71B30"/>
    <w:rsid w:val="47BEDAA9"/>
    <w:rsid w:val="47D51B0D"/>
    <w:rsid w:val="47D5962E"/>
    <w:rsid w:val="47DDA43F"/>
    <w:rsid w:val="47E6D14D"/>
    <w:rsid w:val="47F870C3"/>
    <w:rsid w:val="4805B030"/>
    <w:rsid w:val="48114381"/>
    <w:rsid w:val="481CABB7"/>
    <w:rsid w:val="4833A54F"/>
    <w:rsid w:val="4838169A"/>
    <w:rsid w:val="4838EA29"/>
    <w:rsid w:val="483C6B92"/>
    <w:rsid w:val="48564112"/>
    <w:rsid w:val="4880F32D"/>
    <w:rsid w:val="488D72CD"/>
    <w:rsid w:val="489322F3"/>
    <w:rsid w:val="489A6CD1"/>
    <w:rsid w:val="48A1FDD5"/>
    <w:rsid w:val="48BAF232"/>
    <w:rsid w:val="48C35D05"/>
    <w:rsid w:val="48E1D3DE"/>
    <w:rsid w:val="48E23043"/>
    <w:rsid w:val="49205E04"/>
    <w:rsid w:val="4922E178"/>
    <w:rsid w:val="49258329"/>
    <w:rsid w:val="49294A4F"/>
    <w:rsid w:val="49380F57"/>
    <w:rsid w:val="49447C38"/>
    <w:rsid w:val="495008C4"/>
    <w:rsid w:val="4952DA67"/>
    <w:rsid w:val="4956B57B"/>
    <w:rsid w:val="495FFC94"/>
    <w:rsid w:val="4981EDB8"/>
    <w:rsid w:val="498F8561"/>
    <w:rsid w:val="4992EFFE"/>
    <w:rsid w:val="49B375C3"/>
    <w:rsid w:val="49B5AD53"/>
    <w:rsid w:val="49EF205F"/>
    <w:rsid w:val="49FBDA1E"/>
    <w:rsid w:val="4A074C4F"/>
    <w:rsid w:val="4A1AB618"/>
    <w:rsid w:val="4A2B4E59"/>
    <w:rsid w:val="4A354DF5"/>
    <w:rsid w:val="4A35FDC7"/>
    <w:rsid w:val="4A4B30A8"/>
    <w:rsid w:val="4A4BBEFF"/>
    <w:rsid w:val="4A4D7843"/>
    <w:rsid w:val="4A5212CB"/>
    <w:rsid w:val="4A639C86"/>
    <w:rsid w:val="4A6C4AFB"/>
    <w:rsid w:val="4A7E00A4"/>
    <w:rsid w:val="4A85EE2A"/>
    <w:rsid w:val="4A953C35"/>
    <w:rsid w:val="4A9A7C62"/>
    <w:rsid w:val="4AA1FD6A"/>
    <w:rsid w:val="4AB6F3E9"/>
    <w:rsid w:val="4AC70654"/>
    <w:rsid w:val="4AE8EC37"/>
    <w:rsid w:val="4AF03D5A"/>
    <w:rsid w:val="4AFA2D1C"/>
    <w:rsid w:val="4B0AEBEB"/>
    <w:rsid w:val="4B14AB96"/>
    <w:rsid w:val="4B1841A7"/>
    <w:rsid w:val="4B484C6F"/>
    <w:rsid w:val="4B56B6DC"/>
    <w:rsid w:val="4B5F39C0"/>
    <w:rsid w:val="4B6ED509"/>
    <w:rsid w:val="4B8B6290"/>
    <w:rsid w:val="4BA04E99"/>
    <w:rsid w:val="4BA6A321"/>
    <w:rsid w:val="4BACCB2C"/>
    <w:rsid w:val="4BBFF3D5"/>
    <w:rsid w:val="4BD0597F"/>
    <w:rsid w:val="4BEDF575"/>
    <w:rsid w:val="4BFBE86C"/>
    <w:rsid w:val="4C2A21B2"/>
    <w:rsid w:val="4C2FFAE5"/>
    <w:rsid w:val="4C3CFE62"/>
    <w:rsid w:val="4C577C36"/>
    <w:rsid w:val="4C5CFA12"/>
    <w:rsid w:val="4C657F64"/>
    <w:rsid w:val="4C6B0E4A"/>
    <w:rsid w:val="4C7164AE"/>
    <w:rsid w:val="4C978A69"/>
    <w:rsid w:val="4CABBA39"/>
    <w:rsid w:val="4CB43DBE"/>
    <w:rsid w:val="4CC226F8"/>
    <w:rsid w:val="4CC95127"/>
    <w:rsid w:val="4CD92153"/>
    <w:rsid w:val="4CDE3A87"/>
    <w:rsid w:val="4CEF1639"/>
    <w:rsid w:val="4CF2B7A3"/>
    <w:rsid w:val="4D053196"/>
    <w:rsid w:val="4D06BCA9"/>
    <w:rsid w:val="4D141FBD"/>
    <w:rsid w:val="4D1582B3"/>
    <w:rsid w:val="4D312ECB"/>
    <w:rsid w:val="4D54B597"/>
    <w:rsid w:val="4D5B68E8"/>
    <w:rsid w:val="4D67D48E"/>
    <w:rsid w:val="4D6B8700"/>
    <w:rsid w:val="4D891C15"/>
    <w:rsid w:val="4D903686"/>
    <w:rsid w:val="4DCF4F91"/>
    <w:rsid w:val="4DD3E3CF"/>
    <w:rsid w:val="4DD8AA49"/>
    <w:rsid w:val="4DEE72EA"/>
    <w:rsid w:val="4DF3CF27"/>
    <w:rsid w:val="4DF434B2"/>
    <w:rsid w:val="4E06F640"/>
    <w:rsid w:val="4E2ADD22"/>
    <w:rsid w:val="4E2E7C47"/>
    <w:rsid w:val="4E407BD2"/>
    <w:rsid w:val="4E5FBE39"/>
    <w:rsid w:val="4E61011B"/>
    <w:rsid w:val="4E69589A"/>
    <w:rsid w:val="4EB7A896"/>
    <w:rsid w:val="4EC1AE45"/>
    <w:rsid w:val="4EF39476"/>
    <w:rsid w:val="4EFF8297"/>
    <w:rsid w:val="4F1DFC0A"/>
    <w:rsid w:val="4F235652"/>
    <w:rsid w:val="4F5B10DD"/>
    <w:rsid w:val="4F6490F8"/>
    <w:rsid w:val="4F6917C3"/>
    <w:rsid w:val="4FAA3497"/>
    <w:rsid w:val="4FB5B736"/>
    <w:rsid w:val="4FCA01AF"/>
    <w:rsid w:val="4FD77B51"/>
    <w:rsid w:val="4FDCDA83"/>
    <w:rsid w:val="4FE98AE8"/>
    <w:rsid w:val="4FF3D7F7"/>
    <w:rsid w:val="4FFBB710"/>
    <w:rsid w:val="50038FD8"/>
    <w:rsid w:val="5005561F"/>
    <w:rsid w:val="5013415A"/>
    <w:rsid w:val="5023BD1E"/>
    <w:rsid w:val="505CB216"/>
    <w:rsid w:val="505D5D70"/>
    <w:rsid w:val="506BE777"/>
    <w:rsid w:val="507ACF56"/>
    <w:rsid w:val="5092AD28"/>
    <w:rsid w:val="50BCF773"/>
    <w:rsid w:val="50D61FD0"/>
    <w:rsid w:val="50DDBE09"/>
    <w:rsid w:val="50DE1184"/>
    <w:rsid w:val="50E26A35"/>
    <w:rsid w:val="50E306CD"/>
    <w:rsid w:val="50F7D2EE"/>
    <w:rsid w:val="50FB0EA4"/>
    <w:rsid w:val="50FE147C"/>
    <w:rsid w:val="510C339E"/>
    <w:rsid w:val="512B6FE9"/>
    <w:rsid w:val="51513277"/>
    <w:rsid w:val="51518797"/>
    <w:rsid w:val="5153CCB0"/>
    <w:rsid w:val="516D2543"/>
    <w:rsid w:val="518978AB"/>
    <w:rsid w:val="51A08F1D"/>
    <w:rsid w:val="51A7427D"/>
    <w:rsid w:val="51AD9CBB"/>
    <w:rsid w:val="51B81C3C"/>
    <w:rsid w:val="51DFCC59"/>
    <w:rsid w:val="51E17F58"/>
    <w:rsid w:val="51F6A299"/>
    <w:rsid w:val="5206B95B"/>
    <w:rsid w:val="52154D18"/>
    <w:rsid w:val="521994E9"/>
    <w:rsid w:val="522E7575"/>
    <w:rsid w:val="5231A079"/>
    <w:rsid w:val="523A0539"/>
    <w:rsid w:val="52425AEF"/>
    <w:rsid w:val="5243D768"/>
    <w:rsid w:val="5258C7D4"/>
    <w:rsid w:val="526ABF0D"/>
    <w:rsid w:val="52740C3C"/>
    <w:rsid w:val="5292EF17"/>
    <w:rsid w:val="529C130D"/>
    <w:rsid w:val="52B5CCCC"/>
    <w:rsid w:val="52C60B6F"/>
    <w:rsid w:val="52C7404A"/>
    <w:rsid w:val="52CE9140"/>
    <w:rsid w:val="52D3290B"/>
    <w:rsid w:val="52D35563"/>
    <w:rsid w:val="52E4B319"/>
    <w:rsid w:val="52EDFF98"/>
    <w:rsid w:val="52FB698D"/>
    <w:rsid w:val="53112E83"/>
    <w:rsid w:val="532C73BB"/>
    <w:rsid w:val="534F71CF"/>
    <w:rsid w:val="535814F5"/>
    <w:rsid w:val="537FD56C"/>
    <w:rsid w:val="5383944F"/>
    <w:rsid w:val="5391BD57"/>
    <w:rsid w:val="539B8FB9"/>
    <w:rsid w:val="53A01573"/>
    <w:rsid w:val="53A289BC"/>
    <w:rsid w:val="53AD0E4C"/>
    <w:rsid w:val="53B11D79"/>
    <w:rsid w:val="53C947A5"/>
    <w:rsid w:val="53DF5DBF"/>
    <w:rsid w:val="53E8B200"/>
    <w:rsid w:val="53EA4284"/>
    <w:rsid w:val="53FB3372"/>
    <w:rsid w:val="5438D2C9"/>
    <w:rsid w:val="543DEC31"/>
    <w:rsid w:val="544797F2"/>
    <w:rsid w:val="544BBCDC"/>
    <w:rsid w:val="54A69090"/>
    <w:rsid w:val="54B21145"/>
    <w:rsid w:val="54D69009"/>
    <w:rsid w:val="54DCA8B9"/>
    <w:rsid w:val="54E8B4F4"/>
    <w:rsid w:val="54F15EDA"/>
    <w:rsid w:val="54FB0451"/>
    <w:rsid w:val="5516A684"/>
    <w:rsid w:val="551A08D7"/>
    <w:rsid w:val="5526BCE8"/>
    <w:rsid w:val="553D754C"/>
    <w:rsid w:val="553E5A1D"/>
    <w:rsid w:val="554CEDDA"/>
    <w:rsid w:val="555EFF9B"/>
    <w:rsid w:val="556503D4"/>
    <w:rsid w:val="55654B6D"/>
    <w:rsid w:val="55687EA2"/>
    <w:rsid w:val="55A05573"/>
    <w:rsid w:val="55ABC2C0"/>
    <w:rsid w:val="55B83E5F"/>
    <w:rsid w:val="55B866B0"/>
    <w:rsid w:val="55BBA2EF"/>
    <w:rsid w:val="55C6F355"/>
    <w:rsid w:val="55DF4C95"/>
    <w:rsid w:val="55F522F0"/>
    <w:rsid w:val="56042233"/>
    <w:rsid w:val="560C991A"/>
    <w:rsid w:val="560F6186"/>
    <w:rsid w:val="5612A0EB"/>
    <w:rsid w:val="56146FE6"/>
    <w:rsid w:val="56167DC1"/>
    <w:rsid w:val="563823B2"/>
    <w:rsid w:val="56386329"/>
    <w:rsid w:val="5644169D"/>
    <w:rsid w:val="564ED56F"/>
    <w:rsid w:val="569860E1"/>
    <w:rsid w:val="56A05659"/>
    <w:rsid w:val="56BED099"/>
    <w:rsid w:val="56DCD482"/>
    <w:rsid w:val="56E7ED31"/>
    <w:rsid w:val="56F8E7EA"/>
    <w:rsid w:val="572128D5"/>
    <w:rsid w:val="573B2F4C"/>
    <w:rsid w:val="5761DF79"/>
    <w:rsid w:val="57643201"/>
    <w:rsid w:val="57647132"/>
    <w:rsid w:val="57911129"/>
    <w:rsid w:val="5795AF5A"/>
    <w:rsid w:val="57AFB08A"/>
    <w:rsid w:val="57B09C58"/>
    <w:rsid w:val="57BCBD46"/>
    <w:rsid w:val="57BF5893"/>
    <w:rsid w:val="57D8F21C"/>
    <w:rsid w:val="57E79876"/>
    <w:rsid w:val="57EB1717"/>
    <w:rsid w:val="57F6C611"/>
    <w:rsid w:val="580425F5"/>
    <w:rsid w:val="580E315A"/>
    <w:rsid w:val="5810AD60"/>
    <w:rsid w:val="5821ADD3"/>
    <w:rsid w:val="5827E03B"/>
    <w:rsid w:val="582A7EF4"/>
    <w:rsid w:val="582CA5DB"/>
    <w:rsid w:val="58319A45"/>
    <w:rsid w:val="5836E11D"/>
    <w:rsid w:val="586E6641"/>
    <w:rsid w:val="58742C3D"/>
    <w:rsid w:val="58A02B42"/>
    <w:rsid w:val="58A43CCA"/>
    <w:rsid w:val="58CA1754"/>
    <w:rsid w:val="58CC0691"/>
    <w:rsid w:val="590B0283"/>
    <w:rsid w:val="591414E7"/>
    <w:rsid w:val="59234833"/>
    <w:rsid w:val="593E663B"/>
    <w:rsid w:val="5940181B"/>
    <w:rsid w:val="596912C6"/>
    <w:rsid w:val="598978B2"/>
    <w:rsid w:val="599586F5"/>
    <w:rsid w:val="59AE0A07"/>
    <w:rsid w:val="59B8FA9E"/>
    <w:rsid w:val="59D197C0"/>
    <w:rsid w:val="59D6952E"/>
    <w:rsid w:val="59D7E8A4"/>
    <w:rsid w:val="59E4C812"/>
    <w:rsid w:val="59F8F297"/>
    <w:rsid w:val="5A0133F3"/>
    <w:rsid w:val="5A2D2F39"/>
    <w:rsid w:val="5A2DD435"/>
    <w:rsid w:val="5A38A877"/>
    <w:rsid w:val="5A412BCB"/>
    <w:rsid w:val="5A4377EB"/>
    <w:rsid w:val="5A615D00"/>
    <w:rsid w:val="5A8003B8"/>
    <w:rsid w:val="5A8F2DFA"/>
    <w:rsid w:val="5AA59CC2"/>
    <w:rsid w:val="5ABDDAB9"/>
    <w:rsid w:val="5AC3D6E9"/>
    <w:rsid w:val="5AC5792A"/>
    <w:rsid w:val="5AD6E138"/>
    <w:rsid w:val="5B12F0C6"/>
    <w:rsid w:val="5B221875"/>
    <w:rsid w:val="5B3F0282"/>
    <w:rsid w:val="5B6392A2"/>
    <w:rsid w:val="5B6BD517"/>
    <w:rsid w:val="5B857D39"/>
    <w:rsid w:val="5B859935"/>
    <w:rsid w:val="5BA6E106"/>
    <w:rsid w:val="5BAB5C27"/>
    <w:rsid w:val="5BBFD0D9"/>
    <w:rsid w:val="5BC10187"/>
    <w:rsid w:val="5BC6B005"/>
    <w:rsid w:val="5C0B0AEC"/>
    <w:rsid w:val="5C0CE89F"/>
    <w:rsid w:val="5C1E3F26"/>
    <w:rsid w:val="5C44A697"/>
    <w:rsid w:val="5C49A389"/>
    <w:rsid w:val="5C665427"/>
    <w:rsid w:val="5C744F8C"/>
    <w:rsid w:val="5C7EBA8F"/>
    <w:rsid w:val="5C91B905"/>
    <w:rsid w:val="5C9C7C68"/>
    <w:rsid w:val="5CBC08C7"/>
    <w:rsid w:val="5CBED202"/>
    <w:rsid w:val="5CC10A79"/>
    <w:rsid w:val="5CCCE467"/>
    <w:rsid w:val="5CE7ABB1"/>
    <w:rsid w:val="5CF9AD88"/>
    <w:rsid w:val="5CFCB8A4"/>
    <w:rsid w:val="5D193378"/>
    <w:rsid w:val="5D436AE6"/>
    <w:rsid w:val="5D63DE84"/>
    <w:rsid w:val="5D7148A0"/>
    <w:rsid w:val="5D814B67"/>
    <w:rsid w:val="5D9163B5"/>
    <w:rsid w:val="5D93EA5D"/>
    <w:rsid w:val="5DA7A5C0"/>
    <w:rsid w:val="5DAB1824"/>
    <w:rsid w:val="5DAFF355"/>
    <w:rsid w:val="5DC4DE6C"/>
    <w:rsid w:val="5DD551DB"/>
    <w:rsid w:val="5DDA7B02"/>
    <w:rsid w:val="5DFEFEBB"/>
    <w:rsid w:val="5E07EABE"/>
    <w:rsid w:val="5E5561F1"/>
    <w:rsid w:val="5E5AA263"/>
    <w:rsid w:val="5E62B407"/>
    <w:rsid w:val="5E63C13B"/>
    <w:rsid w:val="5EA3B526"/>
    <w:rsid w:val="5EA7E98D"/>
    <w:rsid w:val="5EA8DAB4"/>
    <w:rsid w:val="5EB2FF32"/>
    <w:rsid w:val="5EB4C272"/>
    <w:rsid w:val="5ECD5481"/>
    <w:rsid w:val="5EDF260B"/>
    <w:rsid w:val="5EE824EF"/>
    <w:rsid w:val="5F17CC0D"/>
    <w:rsid w:val="5F1D1BC8"/>
    <w:rsid w:val="5F2EAE16"/>
    <w:rsid w:val="5F58A9AB"/>
    <w:rsid w:val="5F59C6AE"/>
    <w:rsid w:val="5F712803"/>
    <w:rsid w:val="5F73A14C"/>
    <w:rsid w:val="5F874F2D"/>
    <w:rsid w:val="5F918D83"/>
    <w:rsid w:val="5FBB08AF"/>
    <w:rsid w:val="5FC25CE2"/>
    <w:rsid w:val="5FD50EB4"/>
    <w:rsid w:val="5FDD2AA8"/>
    <w:rsid w:val="5FE1B1CB"/>
    <w:rsid w:val="5FF96C79"/>
    <w:rsid w:val="601DDF50"/>
    <w:rsid w:val="60316542"/>
    <w:rsid w:val="603ABB04"/>
    <w:rsid w:val="6044AF99"/>
    <w:rsid w:val="60453017"/>
    <w:rsid w:val="604BFA92"/>
    <w:rsid w:val="6057362D"/>
    <w:rsid w:val="605D30E1"/>
    <w:rsid w:val="6064497E"/>
    <w:rsid w:val="60805DE8"/>
    <w:rsid w:val="6083F550"/>
    <w:rsid w:val="6088FA4A"/>
    <w:rsid w:val="60A1DB02"/>
    <w:rsid w:val="60AB2D4D"/>
    <w:rsid w:val="60B705A1"/>
    <w:rsid w:val="60C3ABB3"/>
    <w:rsid w:val="60D3C14B"/>
    <w:rsid w:val="60ED822D"/>
    <w:rsid w:val="6104BEDA"/>
    <w:rsid w:val="610F71AD"/>
    <w:rsid w:val="612BE2DD"/>
    <w:rsid w:val="613D1ED9"/>
    <w:rsid w:val="614616B7"/>
    <w:rsid w:val="614B2452"/>
    <w:rsid w:val="616F98E7"/>
    <w:rsid w:val="617FD240"/>
    <w:rsid w:val="61A916E3"/>
    <w:rsid w:val="61B56E64"/>
    <w:rsid w:val="61CA48D9"/>
    <w:rsid w:val="61D4E65F"/>
    <w:rsid w:val="61DA1769"/>
    <w:rsid w:val="61E13EE8"/>
    <w:rsid w:val="61EA5621"/>
    <w:rsid w:val="61EFB182"/>
    <w:rsid w:val="61F046A8"/>
    <w:rsid w:val="61FA1330"/>
    <w:rsid w:val="6206DCDB"/>
    <w:rsid w:val="62370C39"/>
    <w:rsid w:val="623FF2F2"/>
    <w:rsid w:val="6249120A"/>
    <w:rsid w:val="624D5027"/>
    <w:rsid w:val="624E81F1"/>
    <w:rsid w:val="624FCB4E"/>
    <w:rsid w:val="626109E9"/>
    <w:rsid w:val="62682CD5"/>
    <w:rsid w:val="626D91A3"/>
    <w:rsid w:val="62811CC0"/>
    <w:rsid w:val="62A36901"/>
    <w:rsid w:val="62AF5FE9"/>
    <w:rsid w:val="62B8F56F"/>
    <w:rsid w:val="62BCFE6E"/>
    <w:rsid w:val="63057960"/>
    <w:rsid w:val="6312259A"/>
    <w:rsid w:val="63320D77"/>
    <w:rsid w:val="633526FC"/>
    <w:rsid w:val="63367F88"/>
    <w:rsid w:val="6336B27A"/>
    <w:rsid w:val="633BBFEF"/>
    <w:rsid w:val="634E1D35"/>
    <w:rsid w:val="635F9FE2"/>
    <w:rsid w:val="63837527"/>
    <w:rsid w:val="6391D35D"/>
    <w:rsid w:val="6397E6DC"/>
    <w:rsid w:val="639D3F16"/>
    <w:rsid w:val="63A36ACF"/>
    <w:rsid w:val="63A78713"/>
    <w:rsid w:val="63AFD916"/>
    <w:rsid w:val="63D75CD3"/>
    <w:rsid w:val="63F08CEB"/>
    <w:rsid w:val="63F48FB8"/>
    <w:rsid w:val="6416CB45"/>
    <w:rsid w:val="642F84F5"/>
    <w:rsid w:val="64392137"/>
    <w:rsid w:val="644E3E43"/>
    <w:rsid w:val="64554EFF"/>
    <w:rsid w:val="6468555B"/>
    <w:rsid w:val="6470474B"/>
    <w:rsid w:val="64B6D41E"/>
    <w:rsid w:val="64D3D16D"/>
    <w:rsid w:val="64D41126"/>
    <w:rsid w:val="64DD517D"/>
    <w:rsid w:val="6506F4C5"/>
    <w:rsid w:val="651AECE9"/>
    <w:rsid w:val="651D8ED0"/>
    <w:rsid w:val="65254F1E"/>
    <w:rsid w:val="65380C42"/>
    <w:rsid w:val="653E1986"/>
    <w:rsid w:val="6544D4A0"/>
    <w:rsid w:val="6574B9C4"/>
    <w:rsid w:val="657FCC20"/>
    <w:rsid w:val="658D4296"/>
    <w:rsid w:val="6590AC3B"/>
    <w:rsid w:val="659448A9"/>
    <w:rsid w:val="65A24EA1"/>
    <w:rsid w:val="65A41674"/>
    <w:rsid w:val="65A7019F"/>
    <w:rsid w:val="65AE0C1D"/>
    <w:rsid w:val="65B37002"/>
    <w:rsid w:val="65B3C3D5"/>
    <w:rsid w:val="65CBEB36"/>
    <w:rsid w:val="65CD4FBB"/>
    <w:rsid w:val="65CD7E07"/>
    <w:rsid w:val="65DF3E0B"/>
    <w:rsid w:val="65E66009"/>
    <w:rsid w:val="65EBECF4"/>
    <w:rsid w:val="65F2FE67"/>
    <w:rsid w:val="6608406F"/>
    <w:rsid w:val="661B002C"/>
    <w:rsid w:val="6625038B"/>
    <w:rsid w:val="66349E14"/>
    <w:rsid w:val="668126F6"/>
    <w:rsid w:val="668FA2B1"/>
    <w:rsid w:val="66A153BA"/>
    <w:rsid w:val="66A7780E"/>
    <w:rsid w:val="66ACE104"/>
    <w:rsid w:val="66CFE66F"/>
    <w:rsid w:val="66D1D0CF"/>
    <w:rsid w:val="66E7CF6E"/>
    <w:rsid w:val="67022CC6"/>
    <w:rsid w:val="673051DA"/>
    <w:rsid w:val="6759725D"/>
    <w:rsid w:val="675BB6F4"/>
    <w:rsid w:val="67607FAA"/>
    <w:rsid w:val="677BCD9A"/>
    <w:rsid w:val="67821398"/>
    <w:rsid w:val="6786A440"/>
    <w:rsid w:val="67B0BB34"/>
    <w:rsid w:val="67BD811E"/>
    <w:rsid w:val="67C70ACB"/>
    <w:rsid w:val="67D4D560"/>
    <w:rsid w:val="67F2A4F8"/>
    <w:rsid w:val="680F4A8D"/>
    <w:rsid w:val="68124201"/>
    <w:rsid w:val="681C79F7"/>
    <w:rsid w:val="683F3894"/>
    <w:rsid w:val="68425C13"/>
    <w:rsid w:val="685719E8"/>
    <w:rsid w:val="686E41A8"/>
    <w:rsid w:val="68755E6F"/>
    <w:rsid w:val="688B6FCD"/>
    <w:rsid w:val="68C7580D"/>
    <w:rsid w:val="68E81BE3"/>
    <w:rsid w:val="692FE247"/>
    <w:rsid w:val="6949FD39"/>
    <w:rsid w:val="694F0C43"/>
    <w:rsid w:val="69754CFC"/>
    <w:rsid w:val="6982F610"/>
    <w:rsid w:val="698B99F7"/>
    <w:rsid w:val="699748FA"/>
    <w:rsid w:val="699A4603"/>
    <w:rsid w:val="69ADB796"/>
    <w:rsid w:val="69B3390D"/>
    <w:rsid w:val="69C3E32A"/>
    <w:rsid w:val="69EC270E"/>
    <w:rsid w:val="6A095348"/>
    <w:rsid w:val="6A0ABDB6"/>
    <w:rsid w:val="6A11FD21"/>
    <w:rsid w:val="6A2752AF"/>
    <w:rsid w:val="6A41D61D"/>
    <w:rsid w:val="6A4AD618"/>
    <w:rsid w:val="6A66C4FF"/>
    <w:rsid w:val="6A7BFB00"/>
    <w:rsid w:val="6A7D724D"/>
    <w:rsid w:val="6ADFD550"/>
    <w:rsid w:val="6AEF34AD"/>
    <w:rsid w:val="6AF603A9"/>
    <w:rsid w:val="6B0CA1A7"/>
    <w:rsid w:val="6B0DD376"/>
    <w:rsid w:val="6B1E08E4"/>
    <w:rsid w:val="6B2B6DD3"/>
    <w:rsid w:val="6B65A610"/>
    <w:rsid w:val="6B680265"/>
    <w:rsid w:val="6B6EC1BE"/>
    <w:rsid w:val="6B770506"/>
    <w:rsid w:val="6B8E85EE"/>
    <w:rsid w:val="6B95A2C7"/>
    <w:rsid w:val="6BA85D8D"/>
    <w:rsid w:val="6BAA4547"/>
    <w:rsid w:val="6BAA8F99"/>
    <w:rsid w:val="6BB681EA"/>
    <w:rsid w:val="6BCBACF1"/>
    <w:rsid w:val="6BDA40AE"/>
    <w:rsid w:val="6BE87261"/>
    <w:rsid w:val="6BE913D0"/>
    <w:rsid w:val="6C1881A8"/>
    <w:rsid w:val="6C232819"/>
    <w:rsid w:val="6C3E9C0B"/>
    <w:rsid w:val="6C44DEA1"/>
    <w:rsid w:val="6C6D76BF"/>
    <w:rsid w:val="6C6ED6D3"/>
    <w:rsid w:val="6C8A255E"/>
    <w:rsid w:val="6CC12F78"/>
    <w:rsid w:val="6CED589C"/>
    <w:rsid w:val="6CF6B247"/>
    <w:rsid w:val="6D44CFCA"/>
    <w:rsid w:val="6D4898A2"/>
    <w:rsid w:val="6D65A601"/>
    <w:rsid w:val="6D665EB5"/>
    <w:rsid w:val="6D72D0D2"/>
    <w:rsid w:val="6D8BAF6F"/>
    <w:rsid w:val="6D8CB7F2"/>
    <w:rsid w:val="6DAB33FC"/>
    <w:rsid w:val="6DD0D496"/>
    <w:rsid w:val="6DD2E5FE"/>
    <w:rsid w:val="6DE4E3E2"/>
    <w:rsid w:val="6DE9A944"/>
    <w:rsid w:val="6DE9B96A"/>
    <w:rsid w:val="6E066A52"/>
    <w:rsid w:val="6E2ABA21"/>
    <w:rsid w:val="6E3033A8"/>
    <w:rsid w:val="6E450CAF"/>
    <w:rsid w:val="6E55751F"/>
    <w:rsid w:val="6E5AE35E"/>
    <w:rsid w:val="6E5DA3B0"/>
    <w:rsid w:val="6E63C8F7"/>
    <w:rsid w:val="6E6F9D50"/>
    <w:rsid w:val="6E84EB54"/>
    <w:rsid w:val="6E8993EA"/>
    <w:rsid w:val="6E8FEBF4"/>
    <w:rsid w:val="6E984781"/>
    <w:rsid w:val="6EB03755"/>
    <w:rsid w:val="6EB43397"/>
    <w:rsid w:val="6EE6F60E"/>
    <w:rsid w:val="6EEA352D"/>
    <w:rsid w:val="6EECCFA0"/>
    <w:rsid w:val="6EFAB151"/>
    <w:rsid w:val="6F005D21"/>
    <w:rsid w:val="6F07C3D6"/>
    <w:rsid w:val="6F174703"/>
    <w:rsid w:val="6F226F86"/>
    <w:rsid w:val="6F31366B"/>
    <w:rsid w:val="6F4CB197"/>
    <w:rsid w:val="6F5AEAB1"/>
    <w:rsid w:val="6F688770"/>
    <w:rsid w:val="6F7BB13D"/>
    <w:rsid w:val="6F93369C"/>
    <w:rsid w:val="6FC3B3D3"/>
    <w:rsid w:val="6FDB09B6"/>
    <w:rsid w:val="6FECAFC0"/>
    <w:rsid w:val="6FF2305B"/>
    <w:rsid w:val="6FF93638"/>
    <w:rsid w:val="70085C32"/>
    <w:rsid w:val="7028093C"/>
    <w:rsid w:val="702F9A6E"/>
    <w:rsid w:val="70303BCB"/>
    <w:rsid w:val="7032FEA6"/>
    <w:rsid w:val="703B03EC"/>
    <w:rsid w:val="70685123"/>
    <w:rsid w:val="708FB40E"/>
    <w:rsid w:val="70AA953B"/>
    <w:rsid w:val="70EFE208"/>
    <w:rsid w:val="70F0D66C"/>
    <w:rsid w:val="70F38590"/>
    <w:rsid w:val="70FC540E"/>
    <w:rsid w:val="7124D038"/>
    <w:rsid w:val="712B03ED"/>
    <w:rsid w:val="71417A93"/>
    <w:rsid w:val="7155E4BE"/>
    <w:rsid w:val="716E080A"/>
    <w:rsid w:val="71738E7B"/>
    <w:rsid w:val="71872EB6"/>
    <w:rsid w:val="71A52295"/>
    <w:rsid w:val="71CC3C74"/>
    <w:rsid w:val="71D43951"/>
    <w:rsid w:val="71E2E97B"/>
    <w:rsid w:val="71E68B48"/>
    <w:rsid w:val="720BB6EF"/>
    <w:rsid w:val="72197769"/>
    <w:rsid w:val="72397A45"/>
    <w:rsid w:val="724314A6"/>
    <w:rsid w:val="72671A95"/>
    <w:rsid w:val="72D1BED8"/>
    <w:rsid w:val="72EA7914"/>
    <w:rsid w:val="72EEE69A"/>
    <w:rsid w:val="7304685B"/>
    <w:rsid w:val="7312AD0F"/>
    <w:rsid w:val="7321B6CA"/>
    <w:rsid w:val="7325787B"/>
    <w:rsid w:val="733095AB"/>
    <w:rsid w:val="733B7D52"/>
    <w:rsid w:val="733F3D63"/>
    <w:rsid w:val="7344699E"/>
    <w:rsid w:val="734F75FC"/>
    <w:rsid w:val="736113F9"/>
    <w:rsid w:val="73623D92"/>
    <w:rsid w:val="736BD543"/>
    <w:rsid w:val="736EE1BC"/>
    <w:rsid w:val="737EB9DC"/>
    <w:rsid w:val="73855D8D"/>
    <w:rsid w:val="739FF1E5"/>
    <w:rsid w:val="73A6F712"/>
    <w:rsid w:val="73A911FD"/>
    <w:rsid w:val="73ABAD9E"/>
    <w:rsid w:val="73B31136"/>
    <w:rsid w:val="73BD569B"/>
    <w:rsid w:val="73EFA737"/>
    <w:rsid w:val="73F9D340"/>
    <w:rsid w:val="740494D0"/>
    <w:rsid w:val="7428FF25"/>
    <w:rsid w:val="7430278B"/>
    <w:rsid w:val="74323A76"/>
    <w:rsid w:val="7433DC88"/>
    <w:rsid w:val="74438F8A"/>
    <w:rsid w:val="7476D50C"/>
    <w:rsid w:val="74791B55"/>
    <w:rsid w:val="747DF80E"/>
    <w:rsid w:val="748FF5BA"/>
    <w:rsid w:val="749230F1"/>
    <w:rsid w:val="7498EC2E"/>
    <w:rsid w:val="74AA30B6"/>
    <w:rsid w:val="74C15595"/>
    <w:rsid w:val="74C9D949"/>
    <w:rsid w:val="74D0680E"/>
    <w:rsid w:val="74E4A54A"/>
    <w:rsid w:val="74EC8535"/>
    <w:rsid w:val="74EFAFE2"/>
    <w:rsid w:val="7506943C"/>
    <w:rsid w:val="7506A433"/>
    <w:rsid w:val="751A8A3D"/>
    <w:rsid w:val="75285BF6"/>
    <w:rsid w:val="7539D781"/>
    <w:rsid w:val="755F49F2"/>
    <w:rsid w:val="756AD9AB"/>
    <w:rsid w:val="758F4C89"/>
    <w:rsid w:val="75AA6E9C"/>
    <w:rsid w:val="75C34DA8"/>
    <w:rsid w:val="75C66256"/>
    <w:rsid w:val="75D0C8F5"/>
    <w:rsid w:val="75DCB655"/>
    <w:rsid w:val="75EDD39E"/>
    <w:rsid w:val="75F435A8"/>
    <w:rsid w:val="75F5BE95"/>
    <w:rsid w:val="7607C2A4"/>
    <w:rsid w:val="762EDB9A"/>
    <w:rsid w:val="7660F417"/>
    <w:rsid w:val="76AEA18B"/>
    <w:rsid w:val="76B39CA8"/>
    <w:rsid w:val="76B65A9E"/>
    <w:rsid w:val="76B8F575"/>
    <w:rsid w:val="76C28C94"/>
    <w:rsid w:val="76EDA097"/>
    <w:rsid w:val="772276AA"/>
    <w:rsid w:val="7726154B"/>
    <w:rsid w:val="772F16DA"/>
    <w:rsid w:val="77341B75"/>
    <w:rsid w:val="7735A0C7"/>
    <w:rsid w:val="77364603"/>
    <w:rsid w:val="7743FA7F"/>
    <w:rsid w:val="77463EFD"/>
    <w:rsid w:val="775370F9"/>
    <w:rsid w:val="7755D5EE"/>
    <w:rsid w:val="775F4C57"/>
    <w:rsid w:val="7768814C"/>
    <w:rsid w:val="777F2B9A"/>
    <w:rsid w:val="778094F8"/>
    <w:rsid w:val="778ADE8F"/>
    <w:rsid w:val="7798C766"/>
    <w:rsid w:val="779CC481"/>
    <w:rsid w:val="77AA3D59"/>
    <w:rsid w:val="77CE9069"/>
    <w:rsid w:val="77E1ECF8"/>
    <w:rsid w:val="77E3D553"/>
    <w:rsid w:val="77E8FA2E"/>
    <w:rsid w:val="77ED74CC"/>
    <w:rsid w:val="781C460C"/>
    <w:rsid w:val="7827926F"/>
    <w:rsid w:val="78302A3C"/>
    <w:rsid w:val="78377978"/>
    <w:rsid w:val="7845FD5C"/>
    <w:rsid w:val="785EDF19"/>
    <w:rsid w:val="78618059"/>
    <w:rsid w:val="7871F7D8"/>
    <w:rsid w:val="787D7A70"/>
    <w:rsid w:val="78861111"/>
    <w:rsid w:val="789091DB"/>
    <w:rsid w:val="789CE081"/>
    <w:rsid w:val="78BEDD96"/>
    <w:rsid w:val="78D818B1"/>
    <w:rsid w:val="78E914A7"/>
    <w:rsid w:val="78EF415A"/>
    <w:rsid w:val="78F63CFA"/>
    <w:rsid w:val="7901E9F4"/>
    <w:rsid w:val="79097BC1"/>
    <w:rsid w:val="791B1CB8"/>
    <w:rsid w:val="792F0DDB"/>
    <w:rsid w:val="793C4606"/>
    <w:rsid w:val="7940EB6F"/>
    <w:rsid w:val="7965A214"/>
    <w:rsid w:val="797F74C9"/>
    <w:rsid w:val="79978B0A"/>
    <w:rsid w:val="79ACA87E"/>
    <w:rsid w:val="79AE464F"/>
    <w:rsid w:val="79B148FD"/>
    <w:rsid w:val="79B8166D"/>
    <w:rsid w:val="79BC6BAD"/>
    <w:rsid w:val="79BC6D72"/>
    <w:rsid w:val="79EC817F"/>
    <w:rsid w:val="7A0DDAC0"/>
    <w:rsid w:val="7A1C5845"/>
    <w:rsid w:val="7A30CA13"/>
    <w:rsid w:val="7A45517E"/>
    <w:rsid w:val="7A480CE3"/>
    <w:rsid w:val="7A561785"/>
    <w:rsid w:val="7A5F81E1"/>
    <w:rsid w:val="7A6CF819"/>
    <w:rsid w:val="7A740AC4"/>
    <w:rsid w:val="7A7D5851"/>
    <w:rsid w:val="7A8010C5"/>
    <w:rsid w:val="7A927BAA"/>
    <w:rsid w:val="7A9D7B82"/>
    <w:rsid w:val="7A9ECFB4"/>
    <w:rsid w:val="7AAAF853"/>
    <w:rsid w:val="7AC1B637"/>
    <w:rsid w:val="7ADCD0BD"/>
    <w:rsid w:val="7B46ADD1"/>
    <w:rsid w:val="7B4A09C0"/>
    <w:rsid w:val="7B53E6CE"/>
    <w:rsid w:val="7B557C4D"/>
    <w:rsid w:val="7B9A78CA"/>
    <w:rsid w:val="7BC204F2"/>
    <w:rsid w:val="7BE4DD55"/>
    <w:rsid w:val="7BEABE36"/>
    <w:rsid w:val="7BF5AF5F"/>
    <w:rsid w:val="7C0222E1"/>
    <w:rsid w:val="7C03A4B4"/>
    <w:rsid w:val="7C257A6D"/>
    <w:rsid w:val="7C27F02E"/>
    <w:rsid w:val="7C2B78A3"/>
    <w:rsid w:val="7C4394F2"/>
    <w:rsid w:val="7C5A0BD1"/>
    <w:rsid w:val="7C807345"/>
    <w:rsid w:val="7C841A79"/>
    <w:rsid w:val="7C844AF2"/>
    <w:rsid w:val="7C917001"/>
    <w:rsid w:val="7C935E88"/>
    <w:rsid w:val="7C9FD0DC"/>
    <w:rsid w:val="7CAB31D0"/>
    <w:rsid w:val="7CBC3FE2"/>
    <w:rsid w:val="7CBC6B51"/>
    <w:rsid w:val="7CC9BC02"/>
    <w:rsid w:val="7CCAFF0E"/>
    <w:rsid w:val="7CDB5246"/>
    <w:rsid w:val="7CDB8EB9"/>
    <w:rsid w:val="7CF55B14"/>
    <w:rsid w:val="7D1502C1"/>
    <w:rsid w:val="7D345252"/>
    <w:rsid w:val="7D4FF589"/>
    <w:rsid w:val="7DA73AEF"/>
    <w:rsid w:val="7DB17B90"/>
    <w:rsid w:val="7DB70F03"/>
    <w:rsid w:val="7DBFBD62"/>
    <w:rsid w:val="7DC24E92"/>
    <w:rsid w:val="7DC3C5BD"/>
    <w:rsid w:val="7DDDC120"/>
    <w:rsid w:val="7DDFF376"/>
    <w:rsid w:val="7DF3CA30"/>
    <w:rsid w:val="7DF4C083"/>
    <w:rsid w:val="7E024746"/>
    <w:rsid w:val="7E024C00"/>
    <w:rsid w:val="7E06CC1B"/>
    <w:rsid w:val="7E436C33"/>
    <w:rsid w:val="7E54FE3A"/>
    <w:rsid w:val="7E583BB2"/>
    <w:rsid w:val="7E600F50"/>
    <w:rsid w:val="7E643454"/>
    <w:rsid w:val="7E72EBB2"/>
    <w:rsid w:val="7E82BA71"/>
    <w:rsid w:val="7E86246A"/>
    <w:rsid w:val="7E91EAAD"/>
    <w:rsid w:val="7EA8398E"/>
    <w:rsid w:val="7F083472"/>
    <w:rsid w:val="7F0DFD3A"/>
    <w:rsid w:val="7F158BA9"/>
    <w:rsid w:val="7F201397"/>
    <w:rsid w:val="7F299700"/>
    <w:rsid w:val="7F3B69B2"/>
    <w:rsid w:val="7F576EFE"/>
    <w:rsid w:val="7F5E82DE"/>
    <w:rsid w:val="7F6BB1CC"/>
    <w:rsid w:val="7FD31D79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C50284B7-CBE6-4C1A-87F9-DC1E3221F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306D8D"/>
    <w:rPr>
      <w:rFonts w:ascii="Segoe UI" w:hAnsi="Segoe UI" w:cs="Segoe UI" w:hint="default"/>
      <w:sz w:val="18"/>
      <w:szCs w:val="18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9A0A08"/>
    <w:pPr>
      <w:keepLines/>
      <w:pageBreakBefore w:val="0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928F1A-85D6-4625-8767-DF993FB2EAF0}">
  <ds:schemaRefs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cadce026-d35b-4a62-a2ee-1436bb44fb55"/>
    <ds:schemaRef ds:uri="http://schemas.openxmlformats.org/package/2006/metadata/core-properties"/>
    <ds:schemaRef ds:uri="f71abe4e-f5ff-49cd-8eff-5f4949acc510"/>
    <ds:schemaRef ds:uri="http://purl.org/dc/elements/1.1/"/>
    <ds:schemaRef ds:uri="97b6fe81-1556-4112-94ca-31043ca39b71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E072DD7-D53E-4861-A281-13476435B2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2486</Words>
  <Characters>14175</Characters>
  <Application>Microsoft Office Word</Application>
  <DocSecurity>8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CUSC Section 16 CMP376 V1.0 27 November 2023</vt:lpstr>
    </vt:vector>
  </TitlesOfParts>
  <Company/>
  <LinksUpToDate>false</LinksUpToDate>
  <CharactersWithSpaces>16628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>Lizzie Timmins (NESO)</dc:creator>
  <cp:keywords/>
  <dc:description/>
  <cp:lastModifiedBy>Claire Goult (NESO)</cp:lastModifiedBy>
  <cp:revision>26</cp:revision>
  <dcterms:created xsi:type="dcterms:W3CDTF">2024-11-05T11:58:00Z</dcterms:created>
  <dcterms:modified xsi:type="dcterms:W3CDTF">2024-12-12T16:48:00Z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0x010100095E1BDC5029614ABF43223A464FD248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MSIP_Label_019c027e-33b7-45fc-a572-8ffa5d09ec36_Enabled">
    <vt:lpwstr>true</vt:lpwstr>
  </property>
  <property fmtid="{D5CDD505-2E9C-101B-9397-08002B2CF9AE}" pid="7" name="MSIP_Label_019c027e-33b7-45fc-a572-8ffa5d09ec36_SetDate">
    <vt:lpwstr>2024-09-13T15:03:34Z</vt:lpwstr>
  </property>
  <property fmtid="{D5CDD505-2E9C-101B-9397-08002B2CF9AE}" pid="8" name="MSIP_Label_019c027e-33b7-45fc-a572-8ffa5d09ec36_Method">
    <vt:lpwstr>Standard</vt:lpwstr>
  </property>
  <property fmtid="{D5CDD505-2E9C-101B-9397-08002B2CF9AE}" pid="9" name="MSIP_Label_019c027e-33b7-45fc-a572-8ffa5d09ec36_Name">
    <vt:lpwstr>Internal Use</vt:lpwstr>
  </property>
  <property fmtid="{D5CDD505-2E9C-101B-9397-08002B2CF9AE}" pid="10" name="MSIP_Label_019c027e-33b7-45fc-a572-8ffa5d09ec36_SiteId">
    <vt:lpwstr>031a09bc-a2bf-44df-888e-4e09355b7a24</vt:lpwstr>
  </property>
  <property fmtid="{D5CDD505-2E9C-101B-9397-08002B2CF9AE}" pid="11" name="MSIP_Label_019c027e-33b7-45fc-a572-8ffa5d09ec36_ActionId">
    <vt:lpwstr>c24cd29a-1f37-4e31-a0da-3191539b50ca</vt:lpwstr>
  </property>
  <property fmtid="{D5CDD505-2E9C-101B-9397-08002B2CF9AE}" pid="12" name="MSIP_Label_019c027e-33b7-45fc-a572-8ffa5d09ec36_ContentBits">
    <vt:lpwstr>2</vt:lpwstr>
  </property>
  <property fmtid="{D5CDD505-2E9C-101B-9397-08002B2CF9AE}" pid="13" name="MSIP_Label_4bbdab50-b622-4a89-b2f3-2dc9b27fe77a_Enabled">
    <vt:lpwstr>true</vt:lpwstr>
  </property>
  <property fmtid="{D5CDD505-2E9C-101B-9397-08002B2CF9AE}" pid="14" name="MSIP_Label_4bbdab50-b622-4a89-b2f3-2dc9b27fe77a_SetDate">
    <vt:lpwstr>2024-10-18T10:33:38Z</vt:lpwstr>
  </property>
  <property fmtid="{D5CDD505-2E9C-101B-9397-08002B2CF9AE}" pid="15" name="MSIP_Label_4bbdab50-b622-4a89-b2f3-2dc9b27fe77a_Method">
    <vt:lpwstr>Privileged</vt:lpwstr>
  </property>
  <property fmtid="{D5CDD505-2E9C-101B-9397-08002B2CF9AE}" pid="16" name="MSIP_Label_4bbdab50-b622-4a89-b2f3-2dc9b27fe77a_Name">
    <vt:lpwstr>4bbdab50-b622-4a89-b2f3-2dc9b27fe77a</vt:lpwstr>
  </property>
  <property fmtid="{D5CDD505-2E9C-101B-9397-08002B2CF9AE}" pid="17" name="MSIP_Label_4bbdab50-b622-4a89-b2f3-2dc9b27fe77a_SiteId">
    <vt:lpwstr>953b0f83-1ce6-45c3-82c9-1d847e372339</vt:lpwstr>
  </property>
  <property fmtid="{D5CDD505-2E9C-101B-9397-08002B2CF9AE}" pid="18" name="MSIP_Label_4bbdab50-b622-4a89-b2f3-2dc9b27fe77a_ActionId">
    <vt:lpwstr>9dfdab9a-f810-45a7-b1e8-a94bd71d9b9a</vt:lpwstr>
  </property>
  <property fmtid="{D5CDD505-2E9C-101B-9397-08002B2CF9AE}" pid="19" name="MSIP_Label_4bbdab50-b622-4a89-b2f3-2dc9b27fe77a_ContentBits">
    <vt:lpwstr>0</vt:lpwstr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_ExtendedDescription">
    <vt:lpwstr/>
  </property>
  <property fmtid="{D5CDD505-2E9C-101B-9397-08002B2CF9AE}" pid="24" name="TriggerFlowInfo">
    <vt:lpwstr/>
  </property>
  <property fmtid="{D5CDD505-2E9C-101B-9397-08002B2CF9AE}" pid="25" name="xd_Signature">
    <vt:bool>false</vt:bool>
  </property>
</Properties>
</file>